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7C7AEB" w:rsidP="007C7AEB">
      <w:pPr>
        <w:ind w:right="6093"/>
        <w:jc w:val="both"/>
        <w:rPr>
          <w:sz w:val="28"/>
          <w:szCs w:val="28"/>
        </w:rPr>
      </w:pPr>
    </w:p>
    <w:p w:rsidR="007C7AEB" w:rsidRDefault="00955D99" w:rsidP="007C7AEB">
      <w:pPr>
        <w:ind w:left="-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7AEB">
        <w:rPr>
          <w:sz w:val="28"/>
          <w:szCs w:val="28"/>
        </w:rPr>
        <w:t xml:space="preserve"> 16 декабря 2025 г.           </w:t>
      </w:r>
      <w:r w:rsidR="007C7AEB" w:rsidRPr="00C25ABE">
        <w:rPr>
          <w:sz w:val="28"/>
          <w:szCs w:val="28"/>
        </w:rPr>
        <w:t>16</w:t>
      </w:r>
      <w:r w:rsidR="007C7AEB">
        <w:rPr>
          <w:sz w:val="28"/>
          <w:szCs w:val="28"/>
        </w:rPr>
        <w:t>7-7-РС</w:t>
      </w:r>
    </w:p>
    <w:p w:rsidR="007C7AEB" w:rsidRDefault="007C7AEB" w:rsidP="007C7AEB">
      <w:pPr>
        <w:pStyle w:val="ConsPlusTitle"/>
        <w:rPr>
          <w:b w:val="0"/>
        </w:rPr>
      </w:pPr>
    </w:p>
    <w:p w:rsidR="00FF612A" w:rsidRPr="006C6F93" w:rsidRDefault="00FF612A" w:rsidP="006C6F93">
      <w:pPr>
        <w:tabs>
          <w:tab w:val="center" w:pos="4534"/>
        </w:tabs>
        <w:autoSpaceDE w:val="0"/>
        <w:autoSpaceDN w:val="0"/>
        <w:adjustRightInd w:val="0"/>
        <w:spacing w:after="0" w:line="240" w:lineRule="auto"/>
        <w:ind w:right="5667"/>
        <w:outlineLvl w:val="1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>О бюджете города Курска на 202</w:t>
      </w:r>
      <w:r w:rsidR="00BF72EA" w:rsidRPr="006C6F93">
        <w:rPr>
          <w:bCs/>
          <w:sz w:val="28"/>
          <w:szCs w:val="28"/>
        </w:rPr>
        <w:t>6</w:t>
      </w:r>
      <w:r w:rsidRPr="006C6F93">
        <w:rPr>
          <w:bCs/>
          <w:sz w:val="28"/>
          <w:szCs w:val="28"/>
        </w:rPr>
        <w:t xml:space="preserve"> год и </w:t>
      </w:r>
      <w:proofErr w:type="gramStart"/>
      <w:r w:rsidRPr="006C6F93">
        <w:rPr>
          <w:bCs/>
          <w:sz w:val="28"/>
          <w:szCs w:val="28"/>
        </w:rPr>
        <w:t>на</w:t>
      </w:r>
      <w:proofErr w:type="gramEnd"/>
      <w:r w:rsidRPr="006C6F93">
        <w:rPr>
          <w:bCs/>
          <w:sz w:val="28"/>
          <w:szCs w:val="28"/>
        </w:rPr>
        <w:t xml:space="preserve"> плановый</w:t>
      </w:r>
    </w:p>
    <w:p w:rsidR="00B37D2C" w:rsidRPr="006C6F93" w:rsidRDefault="00FF612A" w:rsidP="006C6F93">
      <w:pPr>
        <w:tabs>
          <w:tab w:val="center" w:pos="4534"/>
        </w:tabs>
        <w:autoSpaceDE w:val="0"/>
        <w:autoSpaceDN w:val="0"/>
        <w:adjustRightInd w:val="0"/>
        <w:spacing w:after="0" w:line="240" w:lineRule="auto"/>
        <w:ind w:right="5667"/>
        <w:outlineLvl w:val="1"/>
        <w:rPr>
          <w:bCs/>
          <w:sz w:val="28"/>
          <w:szCs w:val="28"/>
          <w:u w:val="single"/>
        </w:rPr>
      </w:pPr>
      <w:r w:rsidRPr="006C6F93">
        <w:rPr>
          <w:bCs/>
          <w:sz w:val="28"/>
          <w:szCs w:val="28"/>
        </w:rPr>
        <w:t>период 202</w:t>
      </w:r>
      <w:r w:rsidR="00BF72EA" w:rsidRPr="006C6F93">
        <w:rPr>
          <w:bCs/>
          <w:sz w:val="28"/>
          <w:szCs w:val="28"/>
        </w:rPr>
        <w:t>7</w:t>
      </w:r>
      <w:r w:rsidRPr="006C6F93">
        <w:rPr>
          <w:bCs/>
          <w:sz w:val="28"/>
          <w:szCs w:val="28"/>
        </w:rPr>
        <w:t xml:space="preserve"> и 202</w:t>
      </w:r>
      <w:r w:rsidR="00BF72EA" w:rsidRPr="006C6F93">
        <w:rPr>
          <w:bCs/>
          <w:sz w:val="28"/>
          <w:szCs w:val="28"/>
        </w:rPr>
        <w:t>8</w:t>
      </w:r>
      <w:r w:rsidRPr="006C6F93">
        <w:rPr>
          <w:bCs/>
          <w:sz w:val="28"/>
          <w:szCs w:val="28"/>
        </w:rPr>
        <w:t xml:space="preserve"> годов</w:t>
      </w:r>
    </w:p>
    <w:p w:rsidR="00237E34" w:rsidRPr="006C6F93" w:rsidRDefault="00237E34" w:rsidP="006C6F93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237E34" w:rsidRPr="006C6F93" w:rsidRDefault="00237E3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0" w:name="RANGE!A1:C207"/>
      <w:bookmarkEnd w:id="0"/>
      <w:proofErr w:type="gramStart"/>
      <w:r w:rsidRPr="006C6F93">
        <w:rPr>
          <w:sz w:val="28"/>
          <w:szCs w:val="28"/>
        </w:rPr>
        <w:t xml:space="preserve">В соответствии с Бюджетным </w:t>
      </w:r>
      <w:hyperlink r:id="rId9" w:history="1">
        <w:r w:rsidRPr="006C6F93">
          <w:rPr>
            <w:sz w:val="28"/>
            <w:szCs w:val="28"/>
          </w:rPr>
          <w:t>кодексом</w:t>
        </w:r>
      </w:hyperlink>
      <w:r w:rsidRPr="006C6F93">
        <w:rPr>
          <w:sz w:val="28"/>
          <w:szCs w:val="28"/>
        </w:rPr>
        <w:t xml:space="preserve"> Российской Федерации, Федеральным</w:t>
      </w:r>
      <w:r w:rsidR="007C7AEB">
        <w:rPr>
          <w:sz w:val="28"/>
          <w:szCs w:val="28"/>
        </w:rPr>
        <w:t>и</w:t>
      </w:r>
      <w:r w:rsidRPr="006C6F93">
        <w:rPr>
          <w:sz w:val="28"/>
          <w:szCs w:val="28"/>
        </w:rPr>
        <w:t xml:space="preserve"> </w:t>
      </w:r>
      <w:hyperlink r:id="rId10" w:history="1">
        <w:r w:rsidRPr="006C6F93">
          <w:rPr>
            <w:sz w:val="28"/>
            <w:szCs w:val="28"/>
          </w:rPr>
          <w:t>закон</w:t>
        </w:r>
        <w:r w:rsidR="007C7AEB">
          <w:rPr>
            <w:sz w:val="28"/>
            <w:szCs w:val="28"/>
          </w:rPr>
          <w:t>а</w:t>
        </w:r>
        <w:r w:rsidRPr="006C6F93">
          <w:rPr>
            <w:sz w:val="28"/>
            <w:szCs w:val="28"/>
          </w:rPr>
          <w:t>м</w:t>
        </w:r>
      </w:hyperlink>
      <w:r w:rsidR="007C7AEB">
        <w:rPr>
          <w:sz w:val="28"/>
          <w:szCs w:val="28"/>
        </w:rPr>
        <w:t>и</w:t>
      </w:r>
      <w:r w:rsidRPr="006C6F93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6A6ED2" w:rsidRPr="006C6F93">
        <w:rPr>
          <w:sz w:val="28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</w:t>
      </w:r>
      <w:r w:rsidR="007E0170">
        <w:rPr>
          <w:sz w:val="28"/>
          <w:szCs w:val="28"/>
        </w:rPr>
        <w:t xml:space="preserve"> и</w:t>
      </w:r>
      <w:r w:rsidR="004535A9" w:rsidRPr="006C6F93">
        <w:rPr>
          <w:sz w:val="28"/>
          <w:szCs w:val="28"/>
        </w:rPr>
        <w:t xml:space="preserve"> от </w:t>
      </w:r>
      <w:r w:rsidR="004C2A6B" w:rsidRPr="006C6F93">
        <w:rPr>
          <w:sz w:val="28"/>
          <w:szCs w:val="28"/>
        </w:rPr>
        <w:t>28 ноября 2025 года № 431-ФЗ</w:t>
      </w:r>
      <w:r w:rsidR="004535A9" w:rsidRPr="006C6F93">
        <w:rPr>
          <w:sz w:val="28"/>
          <w:szCs w:val="28"/>
        </w:rPr>
        <w:t xml:space="preserve"> «О </w:t>
      </w:r>
      <w:r w:rsidR="004C2A6B" w:rsidRPr="006C6F93">
        <w:rPr>
          <w:sz w:val="28"/>
          <w:szCs w:val="28"/>
        </w:rPr>
        <w:t xml:space="preserve">внесении изменений в </w:t>
      </w:r>
      <w:r w:rsidR="004535A9" w:rsidRPr="006C6F93">
        <w:rPr>
          <w:sz w:val="28"/>
          <w:szCs w:val="28"/>
        </w:rPr>
        <w:t>отдельны</w:t>
      </w:r>
      <w:r w:rsidR="004C2A6B" w:rsidRPr="006C6F93">
        <w:rPr>
          <w:sz w:val="28"/>
          <w:szCs w:val="28"/>
        </w:rPr>
        <w:t xml:space="preserve">е </w:t>
      </w:r>
      <w:r w:rsidR="004C2A6B" w:rsidRPr="00FC171C">
        <w:rPr>
          <w:sz w:val="28"/>
          <w:szCs w:val="28"/>
        </w:rPr>
        <w:t>законодательные акты</w:t>
      </w:r>
      <w:r w:rsidR="004535A9" w:rsidRPr="00FC171C">
        <w:rPr>
          <w:sz w:val="28"/>
          <w:szCs w:val="28"/>
        </w:rPr>
        <w:t xml:space="preserve"> Российской Федерации, </w:t>
      </w:r>
      <w:r w:rsidR="004C2A6B" w:rsidRPr="00FC171C">
        <w:rPr>
          <w:sz w:val="28"/>
          <w:szCs w:val="28"/>
        </w:rPr>
        <w:t>приостановлении действия</w:t>
      </w:r>
      <w:proofErr w:type="gramEnd"/>
      <w:r w:rsidR="004C2A6B" w:rsidRPr="00FC171C">
        <w:rPr>
          <w:sz w:val="28"/>
          <w:szCs w:val="28"/>
        </w:rPr>
        <w:t xml:space="preserve"> отдельных </w:t>
      </w:r>
      <w:r w:rsidR="00C646DE" w:rsidRPr="00FC171C">
        <w:rPr>
          <w:sz w:val="28"/>
          <w:szCs w:val="28"/>
        </w:rPr>
        <w:t xml:space="preserve">положений </w:t>
      </w:r>
      <w:r w:rsidR="004535A9" w:rsidRPr="00FC171C">
        <w:rPr>
          <w:sz w:val="28"/>
          <w:szCs w:val="28"/>
        </w:rPr>
        <w:t>законодательны</w:t>
      </w:r>
      <w:r w:rsidR="00C646DE" w:rsidRPr="00FC171C">
        <w:rPr>
          <w:sz w:val="28"/>
          <w:szCs w:val="28"/>
        </w:rPr>
        <w:t>х</w:t>
      </w:r>
      <w:r w:rsidR="004535A9" w:rsidRPr="00FC171C">
        <w:rPr>
          <w:sz w:val="28"/>
          <w:szCs w:val="28"/>
        </w:rPr>
        <w:t xml:space="preserve"> акт</w:t>
      </w:r>
      <w:r w:rsidR="00C646DE" w:rsidRPr="00FC171C">
        <w:rPr>
          <w:sz w:val="28"/>
          <w:szCs w:val="28"/>
        </w:rPr>
        <w:t>ов</w:t>
      </w:r>
      <w:r w:rsidR="004535A9" w:rsidRPr="00FC171C">
        <w:rPr>
          <w:sz w:val="28"/>
          <w:szCs w:val="28"/>
        </w:rPr>
        <w:t xml:space="preserve"> Российской Федерации и об установлении </w:t>
      </w:r>
      <w:proofErr w:type="gramStart"/>
      <w:r w:rsidR="004535A9" w:rsidRPr="00FC171C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="004535A9" w:rsidRPr="00FC171C">
        <w:rPr>
          <w:sz w:val="28"/>
          <w:szCs w:val="28"/>
        </w:rPr>
        <w:t xml:space="preserve"> в 2026 году»</w:t>
      </w:r>
      <w:r w:rsidR="004535A9" w:rsidRPr="006C6F93">
        <w:rPr>
          <w:sz w:val="28"/>
          <w:szCs w:val="28"/>
        </w:rPr>
        <w:t xml:space="preserve">, </w:t>
      </w:r>
      <w:r w:rsidR="00AE78B8" w:rsidRPr="006C6F93">
        <w:rPr>
          <w:sz w:val="28"/>
          <w:szCs w:val="28"/>
        </w:rPr>
        <w:t xml:space="preserve"> </w:t>
      </w:r>
      <w:hyperlink r:id="rId11" w:history="1">
        <w:r w:rsidRPr="006C6F93">
          <w:rPr>
            <w:sz w:val="28"/>
            <w:szCs w:val="28"/>
          </w:rPr>
          <w:t>Положением</w:t>
        </w:r>
      </w:hyperlink>
      <w:r w:rsidRPr="006C6F93">
        <w:rPr>
          <w:sz w:val="28"/>
          <w:szCs w:val="28"/>
        </w:rPr>
        <w:t xml:space="preserve"> о бюджетном процессе в городе Курске, утвержденным решением Курского городского Собрания от 21 ноября 2006 года </w:t>
      </w:r>
      <w:r w:rsidR="007E0170">
        <w:rPr>
          <w:sz w:val="28"/>
          <w:szCs w:val="28"/>
        </w:rPr>
        <w:t xml:space="preserve">                                </w:t>
      </w:r>
      <w:r w:rsidRPr="006C6F93">
        <w:rPr>
          <w:sz w:val="28"/>
          <w:szCs w:val="28"/>
        </w:rPr>
        <w:t xml:space="preserve">№ 273-3-РС, </w:t>
      </w:r>
      <w:hyperlink r:id="rId12" w:history="1">
        <w:r w:rsidRPr="006C6F93">
          <w:rPr>
            <w:sz w:val="28"/>
            <w:szCs w:val="28"/>
          </w:rPr>
          <w:t>Уставом</w:t>
        </w:r>
      </w:hyperlink>
      <w:r w:rsidRPr="006C6F93">
        <w:rPr>
          <w:sz w:val="28"/>
          <w:szCs w:val="28"/>
        </w:rPr>
        <w:t xml:space="preserve"> </w:t>
      </w:r>
      <w:r w:rsidR="0032331D" w:rsidRPr="006C6F93">
        <w:rPr>
          <w:sz w:val="28"/>
          <w:szCs w:val="28"/>
        </w:rPr>
        <w:t xml:space="preserve">муниципального образования «городской округ </w:t>
      </w:r>
      <w:r w:rsidRPr="006C6F93">
        <w:rPr>
          <w:sz w:val="28"/>
          <w:szCs w:val="28"/>
        </w:rPr>
        <w:t>город Курск</w:t>
      </w:r>
      <w:r w:rsidR="0032331D" w:rsidRPr="006C6F93">
        <w:rPr>
          <w:sz w:val="28"/>
          <w:szCs w:val="28"/>
        </w:rPr>
        <w:t>»</w:t>
      </w:r>
      <w:r w:rsidRPr="006C6F93">
        <w:rPr>
          <w:sz w:val="28"/>
          <w:szCs w:val="28"/>
        </w:rPr>
        <w:t xml:space="preserve"> Курское городское Собрание РЕШИЛО:</w:t>
      </w:r>
    </w:p>
    <w:p w:rsidR="009872B7" w:rsidRPr="006C6F93" w:rsidRDefault="009872B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872B7" w:rsidRPr="006C6F93" w:rsidRDefault="009872B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Статья 1. Основные характеристики бюджета города Курска </w:t>
      </w:r>
      <w:r w:rsidR="00C908FF">
        <w:rPr>
          <w:sz w:val="28"/>
          <w:szCs w:val="28"/>
        </w:rPr>
        <w:t xml:space="preserve">                       </w:t>
      </w:r>
      <w:r w:rsidRPr="006C6F93">
        <w:rPr>
          <w:sz w:val="28"/>
          <w:szCs w:val="28"/>
        </w:rPr>
        <w:t>на 2026 год и на плановый период 2027 и 2028 годов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1" w:name="Par15"/>
      <w:bookmarkEnd w:id="1"/>
      <w:r w:rsidRPr="006C6F93">
        <w:rPr>
          <w:sz w:val="28"/>
          <w:szCs w:val="28"/>
        </w:rPr>
        <w:t xml:space="preserve">1. Утвердить основные характеристики бюджета города Курска </w:t>
      </w:r>
      <w:del w:id="2" w:author="kgs11" w:date="2025-12-17T09:53:00Z">
        <w:r w:rsidR="006C7AE2" w:rsidRPr="006C6F93" w:rsidDel="004A6A25">
          <w:rPr>
            <w:sz w:val="28"/>
            <w:szCs w:val="28"/>
          </w:rPr>
          <w:delText xml:space="preserve">           </w:delText>
        </w:r>
      </w:del>
      <w:r w:rsidRPr="006C6F93">
        <w:rPr>
          <w:sz w:val="28"/>
          <w:szCs w:val="28"/>
        </w:rPr>
        <w:t>на 202</w:t>
      </w:r>
      <w:r w:rsidR="00F12594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год:</w:t>
      </w:r>
    </w:p>
    <w:p w:rsidR="009558B4" w:rsidRPr="006C6F93" w:rsidRDefault="00E417E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прогнозируемый </w:t>
      </w:r>
      <w:r w:rsidR="009558B4" w:rsidRPr="006C6F93">
        <w:rPr>
          <w:sz w:val="28"/>
          <w:szCs w:val="28"/>
        </w:rPr>
        <w:t xml:space="preserve">общий объем доходов </w:t>
      </w:r>
      <w:r w:rsidRPr="006C6F93">
        <w:rPr>
          <w:sz w:val="28"/>
          <w:szCs w:val="28"/>
        </w:rPr>
        <w:t xml:space="preserve">бюджета города Курска </w:t>
      </w:r>
      <w:r w:rsidR="009558B4" w:rsidRPr="006C6F93">
        <w:rPr>
          <w:sz w:val="28"/>
          <w:szCs w:val="28"/>
        </w:rPr>
        <w:t xml:space="preserve">в сумме </w:t>
      </w:r>
      <w:r w:rsidR="00C81D57" w:rsidRPr="006C6F93">
        <w:rPr>
          <w:sz w:val="28"/>
          <w:szCs w:val="28"/>
        </w:rPr>
        <w:t>17</w:t>
      </w:r>
      <w:r w:rsidR="00C81D57" w:rsidRPr="006C6F93">
        <w:rPr>
          <w:sz w:val="28"/>
          <w:szCs w:val="28"/>
          <w:lang w:val="en-US"/>
        </w:rPr>
        <w:t> </w:t>
      </w:r>
      <w:r w:rsidR="00C81D57" w:rsidRPr="006C6F93">
        <w:rPr>
          <w:sz w:val="28"/>
          <w:szCs w:val="28"/>
        </w:rPr>
        <w:t xml:space="preserve">737 276 048,93 </w:t>
      </w:r>
      <w:r w:rsidR="009558B4" w:rsidRPr="006C6F93">
        <w:rPr>
          <w:sz w:val="28"/>
          <w:szCs w:val="28"/>
        </w:rPr>
        <w:t>рубл</w:t>
      </w:r>
      <w:r w:rsidR="007E0170">
        <w:rPr>
          <w:sz w:val="28"/>
          <w:szCs w:val="28"/>
        </w:rPr>
        <w:t>ей</w:t>
      </w:r>
      <w:r w:rsidR="009558B4" w:rsidRPr="006C6F93">
        <w:rPr>
          <w:sz w:val="28"/>
          <w:szCs w:val="28"/>
        </w:rPr>
        <w:t>, в том числе объем межбюджетных трансфертов</w:t>
      </w:r>
      <w:r w:rsidR="007E0170">
        <w:rPr>
          <w:sz w:val="28"/>
          <w:szCs w:val="28"/>
        </w:rPr>
        <w:t>,</w:t>
      </w:r>
      <w:r w:rsidR="006A6ED2" w:rsidRPr="006C6F93">
        <w:rPr>
          <w:sz w:val="28"/>
          <w:szCs w:val="28"/>
        </w:rPr>
        <w:t xml:space="preserve"> получаемых </w:t>
      </w:r>
      <w:r w:rsidR="009558B4" w:rsidRPr="006C6F93">
        <w:rPr>
          <w:sz w:val="28"/>
          <w:szCs w:val="28"/>
        </w:rPr>
        <w:t>из областного бюджета</w:t>
      </w:r>
      <w:r w:rsidR="006A6ED2" w:rsidRPr="006C6F93">
        <w:rPr>
          <w:sz w:val="28"/>
          <w:szCs w:val="28"/>
        </w:rPr>
        <w:t xml:space="preserve"> Курской области</w:t>
      </w:r>
      <w:r w:rsidR="007E0170">
        <w:rPr>
          <w:sz w:val="28"/>
          <w:szCs w:val="28"/>
        </w:rPr>
        <w:t>,</w:t>
      </w:r>
      <w:r w:rsidR="00C908FF">
        <w:rPr>
          <w:sz w:val="28"/>
          <w:szCs w:val="28"/>
        </w:rPr>
        <w:t xml:space="preserve"> в сумме </w:t>
      </w:r>
      <w:r w:rsidR="00C81D57" w:rsidRPr="006C6F93">
        <w:rPr>
          <w:sz w:val="28"/>
          <w:szCs w:val="28"/>
        </w:rPr>
        <w:t xml:space="preserve">9 550 223 284,94 </w:t>
      </w:r>
      <w:r w:rsidR="009558B4" w:rsidRPr="006C6F93">
        <w:rPr>
          <w:sz w:val="28"/>
          <w:szCs w:val="28"/>
        </w:rPr>
        <w:t>рубл</w:t>
      </w:r>
      <w:r w:rsidR="00014C1E" w:rsidRPr="006C6F93">
        <w:rPr>
          <w:sz w:val="28"/>
          <w:szCs w:val="28"/>
        </w:rPr>
        <w:t>я</w:t>
      </w:r>
      <w:r w:rsidR="009558B4" w:rsidRPr="006C6F93">
        <w:rPr>
          <w:sz w:val="28"/>
          <w:szCs w:val="28"/>
        </w:rPr>
        <w:t>;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lastRenderedPageBreak/>
        <w:t xml:space="preserve">общий объем расходов бюджета города Курска в сумме  </w:t>
      </w:r>
      <w:r w:rsidR="00C81D57" w:rsidRPr="006C6F93">
        <w:rPr>
          <w:sz w:val="28"/>
          <w:szCs w:val="28"/>
        </w:rPr>
        <w:t>18 478 609 048,93</w:t>
      </w:r>
      <w:r w:rsidR="0007717E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рубл</w:t>
      </w:r>
      <w:r w:rsidR="007E0170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437252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дефицит бюджета города Курска в сумме </w:t>
      </w:r>
      <w:r w:rsidR="00014C1E" w:rsidRPr="006C6F93">
        <w:rPr>
          <w:sz w:val="28"/>
          <w:szCs w:val="28"/>
        </w:rPr>
        <w:t>741 333 000</w:t>
      </w:r>
      <w:r w:rsidRPr="006C6F93">
        <w:rPr>
          <w:sz w:val="28"/>
          <w:szCs w:val="28"/>
        </w:rPr>
        <w:t xml:space="preserve"> рублей.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2. Утвердить основные характеристики бюджета города Курска </w:t>
      </w:r>
      <w:r w:rsidR="006C7AE2" w:rsidRPr="006C6F93">
        <w:rPr>
          <w:sz w:val="28"/>
          <w:szCs w:val="28"/>
        </w:rPr>
        <w:t xml:space="preserve">               </w:t>
      </w:r>
      <w:r w:rsidRPr="006C6F93">
        <w:rPr>
          <w:sz w:val="28"/>
          <w:szCs w:val="28"/>
        </w:rPr>
        <w:t xml:space="preserve">на </w:t>
      </w:r>
      <w:r w:rsidR="0008187E" w:rsidRPr="006C6F93">
        <w:rPr>
          <w:sz w:val="28"/>
          <w:szCs w:val="28"/>
        </w:rPr>
        <w:t xml:space="preserve">плановый период </w:t>
      </w:r>
      <w:r w:rsidRPr="006C6F93">
        <w:rPr>
          <w:sz w:val="28"/>
          <w:szCs w:val="28"/>
        </w:rPr>
        <w:t>202</w:t>
      </w:r>
      <w:r w:rsidR="00437252" w:rsidRPr="006C6F93">
        <w:rPr>
          <w:sz w:val="28"/>
          <w:szCs w:val="28"/>
        </w:rPr>
        <w:t>7</w:t>
      </w:r>
      <w:r w:rsidRPr="006C6F93">
        <w:rPr>
          <w:sz w:val="28"/>
          <w:szCs w:val="28"/>
        </w:rPr>
        <w:t xml:space="preserve"> и 202</w:t>
      </w:r>
      <w:r w:rsidR="00437252" w:rsidRPr="006C6F93">
        <w:rPr>
          <w:sz w:val="28"/>
          <w:szCs w:val="28"/>
        </w:rPr>
        <w:t>8</w:t>
      </w:r>
      <w:r w:rsidRPr="006C6F93">
        <w:rPr>
          <w:sz w:val="28"/>
          <w:szCs w:val="28"/>
        </w:rPr>
        <w:t xml:space="preserve"> год</w:t>
      </w:r>
      <w:r w:rsidR="0008187E" w:rsidRPr="006C6F93">
        <w:rPr>
          <w:sz w:val="28"/>
          <w:szCs w:val="28"/>
        </w:rPr>
        <w:t>ов</w:t>
      </w:r>
      <w:r w:rsidRPr="006C6F93">
        <w:rPr>
          <w:sz w:val="28"/>
          <w:szCs w:val="28"/>
        </w:rPr>
        <w:t>:</w:t>
      </w:r>
    </w:p>
    <w:p w:rsidR="0085301E" w:rsidRPr="006C6F93" w:rsidRDefault="0085301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2027 год:</w:t>
      </w:r>
    </w:p>
    <w:p w:rsidR="0085301E" w:rsidRPr="006C6F93" w:rsidRDefault="0085301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прогнозируемый общий объем доходов </w:t>
      </w:r>
      <w:r w:rsidR="00812EEF" w:rsidRPr="006C6F93">
        <w:rPr>
          <w:sz w:val="28"/>
          <w:szCs w:val="28"/>
        </w:rPr>
        <w:t xml:space="preserve">бюджета города Курска </w:t>
      </w:r>
      <w:r w:rsidRPr="006C6F93">
        <w:rPr>
          <w:sz w:val="28"/>
          <w:szCs w:val="28"/>
        </w:rPr>
        <w:t xml:space="preserve">в сумме </w:t>
      </w:r>
      <w:r w:rsidR="00C81D57" w:rsidRPr="006C6F93">
        <w:rPr>
          <w:sz w:val="28"/>
          <w:szCs w:val="28"/>
        </w:rPr>
        <w:t xml:space="preserve">17 981 059 731,30 </w:t>
      </w:r>
      <w:r w:rsidRPr="006C6F93">
        <w:rPr>
          <w:sz w:val="28"/>
          <w:szCs w:val="28"/>
        </w:rPr>
        <w:t>рубл</w:t>
      </w:r>
      <w:r w:rsidR="007E0170">
        <w:rPr>
          <w:sz w:val="28"/>
          <w:szCs w:val="28"/>
        </w:rPr>
        <w:t>ь</w:t>
      </w:r>
      <w:r w:rsidRPr="006C6F93">
        <w:rPr>
          <w:sz w:val="28"/>
          <w:szCs w:val="28"/>
        </w:rPr>
        <w:t>, в том числе объем межбюджетных трансфертов</w:t>
      </w:r>
      <w:r w:rsidR="007E0170">
        <w:rPr>
          <w:sz w:val="28"/>
          <w:szCs w:val="28"/>
        </w:rPr>
        <w:t>,</w:t>
      </w:r>
      <w:r w:rsidRPr="006C6F93">
        <w:rPr>
          <w:sz w:val="28"/>
          <w:szCs w:val="28"/>
        </w:rPr>
        <w:t xml:space="preserve"> </w:t>
      </w:r>
      <w:r w:rsidR="00812EEF" w:rsidRPr="006C6F93">
        <w:rPr>
          <w:sz w:val="28"/>
          <w:szCs w:val="28"/>
        </w:rPr>
        <w:t xml:space="preserve">получаемых </w:t>
      </w:r>
      <w:r w:rsidRPr="006C6F93">
        <w:rPr>
          <w:sz w:val="28"/>
          <w:szCs w:val="28"/>
        </w:rPr>
        <w:t xml:space="preserve">из областного бюджета </w:t>
      </w:r>
      <w:r w:rsidR="00812EEF" w:rsidRPr="006C6F93">
        <w:rPr>
          <w:sz w:val="28"/>
          <w:szCs w:val="28"/>
        </w:rPr>
        <w:t>Курской области</w:t>
      </w:r>
      <w:r w:rsidR="007E0170">
        <w:rPr>
          <w:sz w:val="28"/>
          <w:szCs w:val="28"/>
        </w:rPr>
        <w:t>,</w:t>
      </w:r>
      <w:r w:rsidR="00812EEF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в сумме</w:t>
      </w:r>
      <w:r w:rsidR="00C81D57" w:rsidRPr="006C6F93">
        <w:rPr>
          <w:sz w:val="28"/>
          <w:szCs w:val="28"/>
        </w:rPr>
        <w:t xml:space="preserve"> 9 274 295 940,00 </w:t>
      </w:r>
      <w:r w:rsidRPr="006C6F93">
        <w:rPr>
          <w:sz w:val="28"/>
          <w:szCs w:val="28"/>
        </w:rPr>
        <w:t>рубл</w:t>
      </w:r>
      <w:r w:rsidR="00642A26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85301E" w:rsidRPr="006C6F93" w:rsidRDefault="0085301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 общий объем расходов бюджета города Курска в сумме</w:t>
      </w:r>
      <w:r w:rsidR="007E0170">
        <w:rPr>
          <w:sz w:val="28"/>
          <w:szCs w:val="28"/>
        </w:rPr>
        <w:t xml:space="preserve">                   </w:t>
      </w:r>
      <w:r w:rsidR="00C81D57" w:rsidRPr="006C6F93">
        <w:rPr>
          <w:sz w:val="28"/>
          <w:szCs w:val="28"/>
        </w:rPr>
        <w:t xml:space="preserve">17 704 393 731,30 </w:t>
      </w:r>
      <w:r w:rsidR="00812EEF" w:rsidRPr="006C6F93">
        <w:rPr>
          <w:sz w:val="28"/>
          <w:szCs w:val="28"/>
        </w:rPr>
        <w:t>рубл</w:t>
      </w:r>
      <w:r w:rsidR="007E0170">
        <w:rPr>
          <w:sz w:val="28"/>
          <w:szCs w:val="28"/>
        </w:rPr>
        <w:t>ь</w:t>
      </w:r>
      <w:r w:rsidRPr="006C6F93">
        <w:rPr>
          <w:sz w:val="28"/>
          <w:szCs w:val="28"/>
        </w:rPr>
        <w:t xml:space="preserve">, в том числе объем условно утвержденных расходов в сумме </w:t>
      </w:r>
      <w:r w:rsidR="00812EEF" w:rsidRPr="006C6F93">
        <w:rPr>
          <w:sz w:val="28"/>
          <w:szCs w:val="28"/>
        </w:rPr>
        <w:t>217 669 094,78 рубля</w:t>
      </w:r>
      <w:r w:rsidRPr="006C6F93">
        <w:rPr>
          <w:sz w:val="28"/>
          <w:szCs w:val="28"/>
        </w:rPr>
        <w:t>;</w:t>
      </w:r>
    </w:p>
    <w:p w:rsidR="0085301E" w:rsidRPr="006C6F93" w:rsidRDefault="0085301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проф</w:t>
      </w:r>
      <w:r w:rsidR="009C61E8" w:rsidRPr="006C6F93">
        <w:rPr>
          <w:sz w:val="28"/>
          <w:szCs w:val="28"/>
        </w:rPr>
        <w:t>и</w:t>
      </w:r>
      <w:r w:rsidRPr="006C6F93">
        <w:rPr>
          <w:sz w:val="28"/>
          <w:szCs w:val="28"/>
        </w:rPr>
        <w:t xml:space="preserve">цит бюджета города Курска в сумме </w:t>
      </w:r>
      <w:r w:rsidR="00812EEF" w:rsidRPr="006C6F93">
        <w:rPr>
          <w:sz w:val="28"/>
          <w:szCs w:val="28"/>
        </w:rPr>
        <w:t>276 666 000</w:t>
      </w:r>
      <w:r w:rsidRPr="006C6F93">
        <w:rPr>
          <w:sz w:val="28"/>
          <w:szCs w:val="28"/>
        </w:rPr>
        <w:t xml:space="preserve"> рублей;</w:t>
      </w:r>
    </w:p>
    <w:p w:rsidR="0085301E" w:rsidRPr="006C6F93" w:rsidRDefault="0085301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812EEF" w:rsidRPr="006C6F93">
        <w:rPr>
          <w:sz w:val="28"/>
          <w:szCs w:val="28"/>
        </w:rPr>
        <w:t>8</w:t>
      </w:r>
      <w:r w:rsidRPr="006C6F93">
        <w:rPr>
          <w:sz w:val="28"/>
          <w:szCs w:val="28"/>
        </w:rPr>
        <w:t xml:space="preserve"> год</w:t>
      </w:r>
      <w:r w:rsidR="00812EEF" w:rsidRPr="006C6F93">
        <w:rPr>
          <w:sz w:val="28"/>
          <w:szCs w:val="28"/>
        </w:rPr>
        <w:t>:</w:t>
      </w:r>
    </w:p>
    <w:p w:rsidR="009558B4" w:rsidRPr="006C6F93" w:rsidRDefault="00437252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прогнозируемый общий объем доходов бюджета города Курска в сумме </w:t>
      </w:r>
      <w:r w:rsidR="00C81D57" w:rsidRPr="006C6F93">
        <w:rPr>
          <w:sz w:val="28"/>
          <w:szCs w:val="28"/>
        </w:rPr>
        <w:t xml:space="preserve">18 137 616 178,20 </w:t>
      </w:r>
      <w:r w:rsidRPr="006C6F93">
        <w:rPr>
          <w:sz w:val="28"/>
          <w:szCs w:val="28"/>
        </w:rPr>
        <w:t>рублей</w:t>
      </w:r>
      <w:r w:rsidR="002E739F" w:rsidRPr="006C6F93">
        <w:rPr>
          <w:sz w:val="28"/>
          <w:szCs w:val="28"/>
        </w:rPr>
        <w:t>, в том числе объем межбюджетных трансфертов</w:t>
      </w:r>
      <w:r w:rsidR="007E0170">
        <w:rPr>
          <w:sz w:val="28"/>
          <w:szCs w:val="28"/>
        </w:rPr>
        <w:t>,</w:t>
      </w:r>
      <w:r w:rsidR="002E739F" w:rsidRPr="006C6F93">
        <w:rPr>
          <w:sz w:val="28"/>
          <w:szCs w:val="28"/>
        </w:rPr>
        <w:t xml:space="preserve"> </w:t>
      </w:r>
      <w:r w:rsidR="00FF6B9B" w:rsidRPr="006C6F93">
        <w:rPr>
          <w:sz w:val="28"/>
          <w:szCs w:val="28"/>
        </w:rPr>
        <w:t>получаемых из областного бюджета Курской области</w:t>
      </w:r>
      <w:r w:rsidR="007E0170">
        <w:rPr>
          <w:sz w:val="28"/>
          <w:szCs w:val="28"/>
        </w:rPr>
        <w:t>,</w:t>
      </w:r>
      <w:r w:rsidR="00FF6B9B" w:rsidRPr="006C6F93">
        <w:rPr>
          <w:sz w:val="28"/>
          <w:szCs w:val="28"/>
        </w:rPr>
        <w:t xml:space="preserve"> </w:t>
      </w:r>
      <w:r w:rsidR="002E739F" w:rsidRPr="006C6F93">
        <w:rPr>
          <w:sz w:val="28"/>
          <w:szCs w:val="28"/>
        </w:rPr>
        <w:t xml:space="preserve">в сумме </w:t>
      </w:r>
      <w:r w:rsidR="00C81D57" w:rsidRPr="006C6F93">
        <w:rPr>
          <w:sz w:val="28"/>
          <w:szCs w:val="28"/>
        </w:rPr>
        <w:t xml:space="preserve">8 943 396 912,00 </w:t>
      </w:r>
      <w:r w:rsidR="002E739F" w:rsidRPr="006C6F93">
        <w:rPr>
          <w:sz w:val="28"/>
          <w:szCs w:val="28"/>
        </w:rPr>
        <w:t>рубл</w:t>
      </w:r>
      <w:r w:rsidR="007E0170">
        <w:rPr>
          <w:sz w:val="28"/>
          <w:szCs w:val="28"/>
        </w:rPr>
        <w:t>ей</w:t>
      </w:r>
      <w:r w:rsidR="009558B4" w:rsidRPr="006C6F93">
        <w:rPr>
          <w:sz w:val="28"/>
          <w:szCs w:val="28"/>
        </w:rPr>
        <w:t>;</w:t>
      </w:r>
    </w:p>
    <w:p w:rsidR="00437252" w:rsidRPr="006C6F93" w:rsidRDefault="00437252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общий объем расходов бюджета города Курска в сумме </w:t>
      </w:r>
      <w:r w:rsidR="00C81D57" w:rsidRPr="006C6F93">
        <w:rPr>
          <w:sz w:val="28"/>
          <w:szCs w:val="28"/>
        </w:rPr>
        <w:t xml:space="preserve">18 137 616 178,20 </w:t>
      </w:r>
      <w:r w:rsidRPr="006C6F93">
        <w:rPr>
          <w:sz w:val="28"/>
          <w:szCs w:val="28"/>
        </w:rPr>
        <w:t xml:space="preserve">рублей, в том числе условно утвержденные расходы в сумме </w:t>
      </w:r>
      <w:r w:rsidR="00824BB6" w:rsidRPr="006C6F93">
        <w:rPr>
          <w:sz w:val="28"/>
          <w:szCs w:val="28"/>
        </w:rPr>
        <w:t>459 710 963,31</w:t>
      </w:r>
      <w:r w:rsidRPr="006C6F93">
        <w:rPr>
          <w:sz w:val="28"/>
          <w:szCs w:val="28"/>
        </w:rPr>
        <w:t xml:space="preserve"> рубл</w:t>
      </w:r>
      <w:r w:rsidR="00824BB6" w:rsidRPr="006C6F93">
        <w:rPr>
          <w:sz w:val="28"/>
          <w:szCs w:val="28"/>
        </w:rPr>
        <w:t>я</w:t>
      </w:r>
      <w:r w:rsidR="0047677D" w:rsidRPr="006C6F93">
        <w:rPr>
          <w:sz w:val="28"/>
          <w:szCs w:val="28"/>
        </w:rPr>
        <w:t>;</w:t>
      </w:r>
    </w:p>
    <w:p w:rsidR="006C1B0C" w:rsidRPr="006C6F93" w:rsidRDefault="006C1B0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дефицит</w:t>
      </w:r>
      <w:r w:rsidR="009C61E8" w:rsidRPr="006C6F93">
        <w:rPr>
          <w:sz w:val="28"/>
          <w:szCs w:val="28"/>
        </w:rPr>
        <w:t xml:space="preserve"> (профицит)</w:t>
      </w:r>
      <w:r w:rsidRPr="006C6F93">
        <w:rPr>
          <w:sz w:val="28"/>
          <w:szCs w:val="28"/>
        </w:rPr>
        <w:t xml:space="preserve"> бюджета города Курска на 2028 год в сумме </w:t>
      </w:r>
      <w:r w:rsidR="009C61E8" w:rsidRPr="006C6F93">
        <w:rPr>
          <w:sz w:val="28"/>
          <w:szCs w:val="28"/>
        </w:rPr>
        <w:t>0</w:t>
      </w:r>
      <w:r w:rsidRPr="006C6F93">
        <w:rPr>
          <w:sz w:val="28"/>
          <w:szCs w:val="28"/>
        </w:rPr>
        <w:t xml:space="preserve"> рублей.</w:t>
      </w:r>
    </w:p>
    <w:p w:rsidR="007D34ED" w:rsidRPr="006C6F93" w:rsidRDefault="007D34E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D34ED" w:rsidRPr="006C6F93" w:rsidRDefault="007D34E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>Статья 2. Прогнозируемое поступление доходов бюджета города Курска на 2026 год и на плановый период 2027 и 2028 годов</w:t>
      </w:r>
    </w:p>
    <w:p w:rsidR="007D34ED" w:rsidRPr="006C6F93" w:rsidRDefault="007D34E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D34ED" w:rsidRPr="006C6F93" w:rsidRDefault="006E628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1. </w:t>
      </w:r>
      <w:r w:rsidR="007D34ED" w:rsidRPr="006C6F93">
        <w:rPr>
          <w:sz w:val="28"/>
          <w:szCs w:val="28"/>
        </w:rPr>
        <w:t xml:space="preserve">Утвердить прогнозируемое поступление </w:t>
      </w:r>
      <w:hyperlink r:id="rId13" w:history="1">
        <w:r w:rsidR="007D34ED" w:rsidRPr="006C6F93">
          <w:rPr>
            <w:sz w:val="28"/>
            <w:szCs w:val="28"/>
          </w:rPr>
          <w:t>доходов</w:t>
        </w:r>
      </w:hyperlink>
      <w:r w:rsidR="007D34ED" w:rsidRPr="006C6F93">
        <w:rPr>
          <w:sz w:val="28"/>
          <w:szCs w:val="28"/>
        </w:rPr>
        <w:t xml:space="preserve"> бюджета города Курска на 2026 год и на плановый период 2027 и 2028 годов согласно приложению № 1.</w:t>
      </w:r>
    </w:p>
    <w:p w:rsidR="00E334EC" w:rsidRPr="006C6F93" w:rsidRDefault="00E334E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2. В соответствии с пунктом 3.2 статьи 160.1 Бюджетного кодекса Российской Федерации перечень главных администраторов доходов бюджета города Курска утвержден постановлением Администрации города Курска от 27.10.2021 № 651 «Об утверждении перечня главных администраторов доходов бюджета города Курска, порядка и сроков внесения изменений в перечень главных администраторов доходов бюджета города Курска».</w:t>
      </w:r>
    </w:p>
    <w:p w:rsidR="007D34ED" w:rsidRPr="006C6F93" w:rsidRDefault="007D34E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 xml:space="preserve">Статья 3. Особенности </w:t>
      </w:r>
      <w:proofErr w:type="gramStart"/>
      <w:r w:rsidRPr="006C6F93">
        <w:rPr>
          <w:bCs/>
          <w:sz w:val="28"/>
          <w:szCs w:val="28"/>
        </w:rPr>
        <w:t>администрирования доходов бюджета города Курска</w:t>
      </w:r>
      <w:proofErr w:type="gramEnd"/>
      <w:r w:rsidRPr="006C6F93">
        <w:rPr>
          <w:bCs/>
          <w:sz w:val="28"/>
          <w:szCs w:val="28"/>
        </w:rPr>
        <w:t xml:space="preserve"> на 2026 год и на плановый период 2027 и 2028 годов</w:t>
      </w: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4E4CC8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1. Установить, что доходы бюджета города Курска на 2026 год </w:t>
      </w:r>
      <w:r w:rsidR="004E4CC8" w:rsidRPr="006C6F93">
        <w:rPr>
          <w:sz w:val="28"/>
          <w:szCs w:val="28"/>
        </w:rPr>
        <w:t xml:space="preserve">                  </w:t>
      </w:r>
      <w:r w:rsidRPr="006C6F93">
        <w:rPr>
          <w:sz w:val="28"/>
          <w:szCs w:val="28"/>
        </w:rPr>
        <w:t>и на плановый период 2027 и 2028 годов формируются за счет</w:t>
      </w:r>
      <w:r w:rsidR="004E4CC8" w:rsidRPr="006C6F93">
        <w:rPr>
          <w:sz w:val="28"/>
          <w:szCs w:val="28"/>
        </w:rPr>
        <w:t>:</w:t>
      </w:r>
    </w:p>
    <w:p w:rsidR="00BC4F32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lastRenderedPageBreak/>
        <w:t>федеральных налогов и сборов, в том числе</w:t>
      </w:r>
      <w:r w:rsidR="004E4CC8" w:rsidRPr="006C6F93">
        <w:rPr>
          <w:sz w:val="28"/>
          <w:szCs w:val="28"/>
        </w:rPr>
        <w:t xml:space="preserve"> налогов,</w:t>
      </w:r>
      <w:r w:rsidRPr="006C6F93">
        <w:rPr>
          <w:sz w:val="28"/>
          <w:szCs w:val="28"/>
        </w:rPr>
        <w:t xml:space="preserve"> предусмотренных специальными налоговыми режимами, местных налогов</w:t>
      </w:r>
      <w:r w:rsidR="004E4CC8" w:rsidRPr="006C6F93">
        <w:rPr>
          <w:sz w:val="28"/>
          <w:szCs w:val="28"/>
        </w:rPr>
        <w:t xml:space="preserve"> в соответствии с нормативами, установленными Бюджетным </w:t>
      </w:r>
      <w:hyperlink r:id="rId14" w:history="1">
        <w:r w:rsidR="004E4CC8" w:rsidRPr="006C6F93">
          <w:rPr>
            <w:sz w:val="28"/>
            <w:szCs w:val="28"/>
          </w:rPr>
          <w:t>кодексом</w:t>
        </w:r>
      </w:hyperlink>
      <w:r w:rsidR="004E4CC8" w:rsidRPr="006C6F93">
        <w:rPr>
          <w:sz w:val="28"/>
          <w:szCs w:val="28"/>
        </w:rPr>
        <w:t xml:space="preserve"> Российской Федерации, законодательными актами Курской области и муниципальными правовыми актами города Курска;</w:t>
      </w:r>
    </w:p>
    <w:p w:rsidR="004E4CC8" w:rsidRPr="006C6F93" w:rsidRDefault="004E4CC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неналоговых доходов в соответствии с </w:t>
      </w:r>
      <w:r w:rsidR="00C5088B" w:rsidRPr="006C6F93">
        <w:rPr>
          <w:sz w:val="28"/>
          <w:szCs w:val="28"/>
        </w:rPr>
        <w:t>нормативам</w:t>
      </w:r>
      <w:r w:rsidRPr="006C6F93">
        <w:rPr>
          <w:sz w:val="28"/>
          <w:szCs w:val="28"/>
        </w:rPr>
        <w:t>и</w:t>
      </w:r>
      <w:r w:rsidR="00C5088B" w:rsidRPr="006C6F93">
        <w:rPr>
          <w:sz w:val="28"/>
          <w:szCs w:val="28"/>
        </w:rPr>
        <w:t>, установленным</w:t>
      </w:r>
      <w:r w:rsidRPr="006C6F93">
        <w:rPr>
          <w:sz w:val="28"/>
          <w:szCs w:val="28"/>
        </w:rPr>
        <w:t>и</w:t>
      </w:r>
      <w:r w:rsidR="00C5088B" w:rsidRPr="006C6F93">
        <w:rPr>
          <w:sz w:val="28"/>
          <w:szCs w:val="28"/>
        </w:rPr>
        <w:t xml:space="preserve"> Бюджетным </w:t>
      </w:r>
      <w:hyperlink r:id="rId15" w:history="1">
        <w:r w:rsidR="00C5088B" w:rsidRPr="006C6F93">
          <w:rPr>
            <w:sz w:val="28"/>
            <w:szCs w:val="28"/>
          </w:rPr>
          <w:t>кодексом</w:t>
        </w:r>
      </w:hyperlink>
      <w:r w:rsidR="00C5088B" w:rsidRPr="006C6F93">
        <w:rPr>
          <w:sz w:val="28"/>
          <w:szCs w:val="28"/>
        </w:rPr>
        <w:t xml:space="preserve"> Российской Федерации, законодательными актами Курской области и муниципальными правовыми актами города Курска</w:t>
      </w:r>
      <w:r w:rsidRPr="006C6F93">
        <w:rPr>
          <w:sz w:val="28"/>
          <w:szCs w:val="28"/>
        </w:rPr>
        <w:t>;</w:t>
      </w:r>
    </w:p>
    <w:p w:rsidR="00C5088B" w:rsidRPr="006C6F93" w:rsidRDefault="004E4CC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безвозмездных поступлений</w:t>
      </w:r>
      <w:r w:rsidR="00C5088B" w:rsidRPr="006C6F93">
        <w:rPr>
          <w:sz w:val="28"/>
          <w:szCs w:val="28"/>
        </w:rPr>
        <w:t>.</w:t>
      </w:r>
    </w:p>
    <w:p w:rsidR="007D34ED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2. Установить, что муниципальными унитарными предприятиями перечисляется в бюджет города Курска часть прибыли, остающаяся после уплаты налогов и иных обязательных платежей, в размере 30 процентов.</w:t>
      </w:r>
    </w:p>
    <w:p w:rsidR="00A22B2A" w:rsidRPr="006C6F93" w:rsidRDefault="00A22B2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>Статья 4. Бюджетные ассигнования бюджета города Курска на 2026 год и на плановый период 2027 и 2028 годов</w:t>
      </w: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 xml:space="preserve">1. Утвердить распределение бюджетных ассигнований на 2026 год и на плановый период 2027 и 2028 годов по разделам, подразделам, целевым статьям (муниципальным программам и непрограммным направлениям деятельности), группам видов расходов согласно </w:t>
      </w:r>
      <w:hyperlink r:id="rId16" w:history="1">
        <w:r w:rsidRPr="006C6F93">
          <w:rPr>
            <w:sz w:val="28"/>
            <w:szCs w:val="28"/>
          </w:rPr>
          <w:t xml:space="preserve">приложению № </w:t>
        </w:r>
      </w:hyperlink>
      <w:r w:rsidRPr="006C6F93">
        <w:rPr>
          <w:sz w:val="28"/>
          <w:szCs w:val="28"/>
        </w:rPr>
        <w:t>2.</w:t>
      </w: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2. Утвердить ведомственную </w:t>
      </w:r>
      <w:hyperlink r:id="rId17" w:history="1">
        <w:r w:rsidRPr="006C6F93">
          <w:rPr>
            <w:sz w:val="28"/>
            <w:szCs w:val="28"/>
          </w:rPr>
          <w:t>структуру</w:t>
        </w:r>
      </w:hyperlink>
      <w:r w:rsidRPr="006C6F93">
        <w:rPr>
          <w:sz w:val="28"/>
          <w:szCs w:val="28"/>
        </w:rPr>
        <w:t xml:space="preserve"> расходов бюджета города Курска на 2026 год и на плановый период 2027 и 2028 годов согласно приложению № 3.</w:t>
      </w: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3. Утвердить </w:t>
      </w:r>
      <w:hyperlink r:id="rId18" w:history="1">
        <w:r w:rsidRPr="006C6F93">
          <w:rPr>
            <w:sz w:val="28"/>
            <w:szCs w:val="28"/>
          </w:rPr>
          <w:t>распределение</w:t>
        </w:r>
      </w:hyperlink>
      <w:r w:rsidRPr="006C6F93">
        <w:rPr>
          <w:sz w:val="28"/>
          <w:szCs w:val="28"/>
        </w:rPr>
        <w:t xml:space="preserve"> бюджетных ассигнований на реализацию муниципальных программ на 2026 год и на плановый период 2027 и 2028 годов согласно приложению № 4.</w:t>
      </w:r>
    </w:p>
    <w:p w:rsidR="00246874" w:rsidRPr="006C6F93" w:rsidRDefault="00785611" w:rsidP="00366312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4</w:t>
      </w:r>
      <w:r w:rsidR="00246874" w:rsidRPr="006C6F93">
        <w:rPr>
          <w:sz w:val="28"/>
          <w:szCs w:val="28"/>
        </w:rPr>
        <w:t xml:space="preserve">. </w:t>
      </w:r>
      <w:proofErr w:type="gramStart"/>
      <w:r w:rsidR="00246874" w:rsidRPr="006C6F93">
        <w:rPr>
          <w:sz w:val="28"/>
          <w:szCs w:val="28"/>
        </w:rPr>
        <w:t>Утвердить объем бюджетных ассигнований дорожного фонда города Курска</w:t>
      </w:r>
      <w:r w:rsidR="00F164BC" w:rsidRPr="006C6F93">
        <w:rPr>
          <w:sz w:val="28"/>
          <w:szCs w:val="28"/>
        </w:rPr>
        <w:t xml:space="preserve"> </w:t>
      </w:r>
      <w:r w:rsidR="00246874" w:rsidRPr="006C6F93">
        <w:rPr>
          <w:sz w:val="28"/>
          <w:szCs w:val="28"/>
        </w:rPr>
        <w:t xml:space="preserve">на 2026 год в сумме </w:t>
      </w:r>
      <w:r w:rsidR="00F164BC" w:rsidRPr="006C6F93">
        <w:rPr>
          <w:sz w:val="28"/>
          <w:szCs w:val="28"/>
        </w:rPr>
        <w:t>925 210 439,18</w:t>
      </w:r>
      <w:r w:rsidR="00246874" w:rsidRPr="006C6F93">
        <w:rPr>
          <w:sz w:val="28"/>
          <w:szCs w:val="28"/>
        </w:rPr>
        <w:t xml:space="preserve"> рублей</w:t>
      </w:r>
      <w:r w:rsidR="00366312">
        <w:rPr>
          <w:sz w:val="28"/>
          <w:szCs w:val="28"/>
        </w:rPr>
        <w:t xml:space="preserve"> </w:t>
      </w:r>
      <w:r w:rsidR="00246874" w:rsidRPr="006C6F93">
        <w:rPr>
          <w:sz w:val="28"/>
          <w:szCs w:val="28"/>
        </w:rPr>
        <w:t xml:space="preserve">и </w:t>
      </w:r>
      <w:hyperlink r:id="rId19" w:history="1">
        <w:r w:rsidR="00246874" w:rsidRPr="006C6F93">
          <w:rPr>
            <w:sz w:val="28"/>
            <w:szCs w:val="28"/>
          </w:rPr>
          <w:t>распределение</w:t>
        </w:r>
      </w:hyperlink>
      <w:r w:rsidR="00246874" w:rsidRPr="006C6F93">
        <w:rPr>
          <w:sz w:val="28"/>
          <w:szCs w:val="28"/>
        </w:rPr>
        <w:t xml:space="preserve"> средств дорожного фонда на финансирование расходов по обеспечению дорожной деятельности по направлениям расходов и главным распорядителям бюджетных средств города Курска на 202</w:t>
      </w:r>
      <w:r w:rsidR="00C40BBA" w:rsidRPr="006C6F93">
        <w:rPr>
          <w:sz w:val="28"/>
          <w:szCs w:val="28"/>
        </w:rPr>
        <w:t>6</w:t>
      </w:r>
      <w:r w:rsidR="00246874" w:rsidRPr="006C6F93">
        <w:rPr>
          <w:sz w:val="28"/>
          <w:szCs w:val="28"/>
        </w:rPr>
        <w:t xml:space="preserve"> год и на плановый период 202</w:t>
      </w:r>
      <w:r w:rsidR="00C40BBA" w:rsidRPr="006C6F93">
        <w:rPr>
          <w:sz w:val="28"/>
          <w:szCs w:val="28"/>
        </w:rPr>
        <w:t>7</w:t>
      </w:r>
      <w:r w:rsidR="00246874" w:rsidRPr="006C6F93">
        <w:rPr>
          <w:sz w:val="28"/>
          <w:szCs w:val="28"/>
        </w:rPr>
        <w:t xml:space="preserve"> и 202</w:t>
      </w:r>
      <w:r w:rsidR="00C40BBA" w:rsidRPr="006C6F93">
        <w:rPr>
          <w:sz w:val="28"/>
          <w:szCs w:val="28"/>
        </w:rPr>
        <w:t>8</w:t>
      </w:r>
      <w:r w:rsidR="00246874" w:rsidRPr="006C6F93">
        <w:rPr>
          <w:sz w:val="28"/>
          <w:szCs w:val="28"/>
        </w:rPr>
        <w:t xml:space="preserve"> годов согласно приложению № </w:t>
      </w:r>
      <w:r w:rsidR="00A631C2" w:rsidRPr="006C6F93">
        <w:rPr>
          <w:sz w:val="28"/>
          <w:szCs w:val="28"/>
        </w:rPr>
        <w:t>5</w:t>
      </w:r>
      <w:r w:rsidR="00246874" w:rsidRPr="006C6F93">
        <w:rPr>
          <w:sz w:val="28"/>
          <w:szCs w:val="28"/>
        </w:rPr>
        <w:t>.</w:t>
      </w:r>
      <w:proofErr w:type="gramEnd"/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обязательств: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на 2026 год в сумме </w:t>
      </w:r>
      <w:r w:rsidR="00F164BC" w:rsidRPr="006C6F93">
        <w:rPr>
          <w:sz w:val="28"/>
          <w:szCs w:val="28"/>
        </w:rPr>
        <w:t>366 421 076</w:t>
      </w:r>
      <w:r w:rsidRPr="006C6F93">
        <w:rPr>
          <w:sz w:val="28"/>
          <w:szCs w:val="28"/>
        </w:rPr>
        <w:t xml:space="preserve"> рублей;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на 2027 год в сумме </w:t>
      </w:r>
      <w:r w:rsidR="00F164BC" w:rsidRPr="006C6F93">
        <w:rPr>
          <w:sz w:val="28"/>
          <w:szCs w:val="28"/>
        </w:rPr>
        <w:t xml:space="preserve">366 421 076 </w:t>
      </w:r>
      <w:r w:rsidRPr="006C6F93">
        <w:rPr>
          <w:sz w:val="28"/>
          <w:szCs w:val="28"/>
        </w:rPr>
        <w:t>рубл</w:t>
      </w:r>
      <w:r w:rsidR="0046333E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на 2028 год в сумме </w:t>
      </w:r>
      <w:r w:rsidR="00F164BC" w:rsidRPr="006C6F93">
        <w:rPr>
          <w:sz w:val="28"/>
          <w:szCs w:val="28"/>
        </w:rPr>
        <w:t xml:space="preserve">376 209 376 </w:t>
      </w:r>
      <w:r w:rsidRPr="006C6F93">
        <w:rPr>
          <w:sz w:val="28"/>
          <w:szCs w:val="28"/>
        </w:rPr>
        <w:t>рубл</w:t>
      </w:r>
      <w:r w:rsidR="0046333E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.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6. </w:t>
      </w:r>
      <w:r w:rsidR="00ED0E8F" w:rsidRPr="006C6F93">
        <w:rPr>
          <w:sz w:val="28"/>
          <w:szCs w:val="28"/>
        </w:rPr>
        <w:t xml:space="preserve">Утвердить </w:t>
      </w:r>
      <w:r w:rsidRPr="006C6F93">
        <w:rPr>
          <w:sz w:val="28"/>
          <w:szCs w:val="28"/>
        </w:rPr>
        <w:t>объем резервного фонда Администрации города Курска: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ED0E8F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 в сумме </w:t>
      </w:r>
      <w:r w:rsidR="00B07813" w:rsidRPr="006C6F93">
        <w:rPr>
          <w:sz w:val="28"/>
          <w:szCs w:val="28"/>
        </w:rPr>
        <w:t>74 932 225,66</w:t>
      </w:r>
      <w:r w:rsidRPr="006C6F93">
        <w:rPr>
          <w:sz w:val="28"/>
          <w:szCs w:val="28"/>
        </w:rPr>
        <w:t xml:space="preserve"> рублей;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ED0E8F" w:rsidRPr="006C6F93">
        <w:rPr>
          <w:sz w:val="28"/>
          <w:szCs w:val="28"/>
        </w:rPr>
        <w:t>7</w:t>
      </w:r>
      <w:r w:rsidRPr="006C6F93">
        <w:rPr>
          <w:sz w:val="28"/>
          <w:szCs w:val="28"/>
        </w:rPr>
        <w:t xml:space="preserve"> год в сумме </w:t>
      </w:r>
      <w:r w:rsidR="00B07813" w:rsidRPr="006C6F93">
        <w:rPr>
          <w:sz w:val="28"/>
          <w:szCs w:val="28"/>
        </w:rPr>
        <w:t>43 000 000,00</w:t>
      </w:r>
      <w:r w:rsidRPr="006C6F93">
        <w:rPr>
          <w:sz w:val="28"/>
          <w:szCs w:val="28"/>
        </w:rPr>
        <w:t xml:space="preserve"> рублей;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ED0E8F" w:rsidRPr="006C6F93">
        <w:rPr>
          <w:sz w:val="28"/>
          <w:szCs w:val="28"/>
        </w:rPr>
        <w:t>8</w:t>
      </w:r>
      <w:r w:rsidRPr="006C6F93">
        <w:rPr>
          <w:sz w:val="28"/>
          <w:szCs w:val="28"/>
        </w:rPr>
        <w:t xml:space="preserve"> год в сумме </w:t>
      </w:r>
      <w:r w:rsidR="00B07813" w:rsidRPr="006C6F93">
        <w:rPr>
          <w:sz w:val="28"/>
          <w:szCs w:val="28"/>
        </w:rPr>
        <w:t>43 000 000,00</w:t>
      </w:r>
      <w:r w:rsidRPr="006C6F93">
        <w:rPr>
          <w:sz w:val="28"/>
          <w:szCs w:val="28"/>
        </w:rPr>
        <w:t xml:space="preserve"> рублей.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Средства резервного фонда Администрации города Курска направляются на финансовое обеспечение непредвиденных расходов, в </w:t>
      </w:r>
      <w:r w:rsidRPr="006C6F93">
        <w:rPr>
          <w:sz w:val="28"/>
          <w:szCs w:val="28"/>
        </w:rPr>
        <w:lastRenderedPageBreak/>
        <w:t>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72EA" w:rsidRPr="006C6F93">
        <w:rPr>
          <w:sz w:val="28"/>
          <w:szCs w:val="28"/>
        </w:rPr>
        <w:t>, а также введени</w:t>
      </w:r>
      <w:r w:rsidR="001467A8">
        <w:rPr>
          <w:sz w:val="28"/>
          <w:szCs w:val="28"/>
        </w:rPr>
        <w:t>ем</w:t>
      </w:r>
      <w:r w:rsidR="00BF72EA" w:rsidRPr="006C6F93">
        <w:rPr>
          <w:sz w:val="28"/>
          <w:szCs w:val="28"/>
        </w:rPr>
        <w:t xml:space="preserve"> режима повышенной готовности.</w:t>
      </w:r>
    </w:p>
    <w:p w:rsidR="00785611" w:rsidRPr="006C6F93" w:rsidRDefault="006E628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6</w:t>
      </w:r>
      <w:r w:rsidR="00ED0E8F" w:rsidRPr="006C6F93">
        <w:rPr>
          <w:sz w:val="28"/>
          <w:szCs w:val="28"/>
        </w:rPr>
        <w:t>.</w:t>
      </w:r>
      <w:r w:rsidR="00785611" w:rsidRPr="006C6F93">
        <w:rPr>
          <w:sz w:val="28"/>
          <w:szCs w:val="28"/>
        </w:rPr>
        <w:t xml:space="preserve"> </w:t>
      </w:r>
      <w:r w:rsidR="004E013C" w:rsidRPr="006C6F93">
        <w:rPr>
          <w:sz w:val="28"/>
          <w:szCs w:val="28"/>
        </w:rPr>
        <w:t xml:space="preserve">Утвердить объем </w:t>
      </w:r>
      <w:r w:rsidR="00785611" w:rsidRPr="006C6F93">
        <w:rPr>
          <w:sz w:val="28"/>
          <w:szCs w:val="28"/>
        </w:rPr>
        <w:t>зарезервированных средств: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C73578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 в сумме </w:t>
      </w:r>
      <w:r w:rsidR="00C81D57" w:rsidRPr="006C6F93">
        <w:rPr>
          <w:sz w:val="28"/>
          <w:szCs w:val="28"/>
        </w:rPr>
        <w:t xml:space="preserve">12 597 373,25  </w:t>
      </w:r>
      <w:r w:rsidRPr="006C6F93">
        <w:rPr>
          <w:sz w:val="28"/>
          <w:szCs w:val="28"/>
        </w:rPr>
        <w:t>рубл</w:t>
      </w:r>
      <w:r w:rsidR="00B07813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785611" w:rsidRPr="006C6F93" w:rsidRDefault="00C7357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2027</w:t>
      </w:r>
      <w:r w:rsidR="00785611" w:rsidRPr="006C6F93">
        <w:rPr>
          <w:sz w:val="28"/>
          <w:szCs w:val="28"/>
        </w:rPr>
        <w:t xml:space="preserve"> год в сумме </w:t>
      </w:r>
      <w:r w:rsidR="00B07813" w:rsidRPr="006C6F93">
        <w:rPr>
          <w:sz w:val="28"/>
          <w:szCs w:val="28"/>
        </w:rPr>
        <w:t>161 226 202,19</w:t>
      </w:r>
      <w:r w:rsidR="00785611" w:rsidRPr="006C6F93">
        <w:rPr>
          <w:sz w:val="28"/>
          <w:szCs w:val="28"/>
        </w:rPr>
        <w:t xml:space="preserve">  рубл</w:t>
      </w:r>
      <w:r w:rsidR="00B07813" w:rsidRPr="006C6F93">
        <w:rPr>
          <w:sz w:val="28"/>
          <w:szCs w:val="28"/>
        </w:rPr>
        <w:t>я</w:t>
      </w:r>
      <w:r w:rsidR="00785611" w:rsidRPr="006C6F93">
        <w:rPr>
          <w:sz w:val="28"/>
          <w:szCs w:val="28"/>
        </w:rPr>
        <w:t>;</w:t>
      </w:r>
    </w:p>
    <w:p w:rsidR="002C5648" w:rsidRPr="006C6F93" w:rsidRDefault="00C7357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2028</w:t>
      </w:r>
      <w:r w:rsidR="00785611" w:rsidRPr="006C6F93">
        <w:rPr>
          <w:sz w:val="28"/>
          <w:szCs w:val="28"/>
        </w:rPr>
        <w:t xml:space="preserve"> год в сумме </w:t>
      </w:r>
      <w:r w:rsidR="00B07813" w:rsidRPr="006C6F93">
        <w:rPr>
          <w:sz w:val="28"/>
          <w:szCs w:val="28"/>
        </w:rPr>
        <w:t>209 211 108,66</w:t>
      </w:r>
      <w:r w:rsidR="00785611" w:rsidRPr="006C6F93">
        <w:rPr>
          <w:sz w:val="28"/>
          <w:szCs w:val="28"/>
        </w:rPr>
        <w:t xml:space="preserve"> рублей.</w:t>
      </w:r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C6F93">
        <w:rPr>
          <w:sz w:val="28"/>
          <w:szCs w:val="28"/>
        </w:rPr>
        <w:t>Зарезервированные средства направляются на финансовое обеспечение мероприятий, проводимых муниципальным образованием «городской округ город Курск», муниципальными казенными и бюджетными учреждениями, и на другие вопросы, включая исполнение принятых</w:t>
      </w:r>
      <w:r w:rsidR="00767257" w:rsidRPr="006C6F93">
        <w:rPr>
          <w:sz w:val="28"/>
          <w:szCs w:val="28"/>
        </w:rPr>
        <w:t xml:space="preserve"> и принимаемых</w:t>
      </w:r>
      <w:r w:rsidRPr="006C6F93">
        <w:rPr>
          <w:sz w:val="28"/>
          <w:szCs w:val="28"/>
        </w:rPr>
        <w:t xml:space="preserve"> расходных обязательств муниципальным образованием «городской округ город Курск».</w:t>
      </w:r>
      <w:proofErr w:type="gramEnd"/>
    </w:p>
    <w:p w:rsidR="00785611" w:rsidRPr="006C6F93" w:rsidRDefault="0078561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B67E3" w:rsidRPr="006C6F93" w:rsidRDefault="006C1B0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 xml:space="preserve">Статья </w:t>
      </w:r>
      <w:r w:rsidR="004E013C" w:rsidRPr="006C6F93">
        <w:rPr>
          <w:bCs/>
          <w:sz w:val="28"/>
          <w:szCs w:val="28"/>
        </w:rPr>
        <w:t>5</w:t>
      </w:r>
      <w:r w:rsidRPr="006C6F93">
        <w:rPr>
          <w:bCs/>
          <w:sz w:val="28"/>
          <w:szCs w:val="28"/>
        </w:rPr>
        <w:t xml:space="preserve">. Источники </w:t>
      </w:r>
      <w:proofErr w:type="gramStart"/>
      <w:r w:rsidRPr="006C6F93">
        <w:rPr>
          <w:bCs/>
          <w:sz w:val="28"/>
          <w:szCs w:val="28"/>
        </w:rPr>
        <w:t xml:space="preserve">финансирования дефицита </w:t>
      </w:r>
      <w:r w:rsidRPr="006C6F93">
        <w:rPr>
          <w:sz w:val="28"/>
          <w:szCs w:val="28"/>
        </w:rPr>
        <w:t>бюджета города Курска</w:t>
      </w:r>
      <w:proofErr w:type="gramEnd"/>
      <w:r w:rsidR="00767257" w:rsidRPr="006C6F93">
        <w:rPr>
          <w:sz w:val="28"/>
          <w:szCs w:val="28"/>
        </w:rPr>
        <w:t xml:space="preserve"> </w:t>
      </w:r>
      <w:r w:rsidR="00767257" w:rsidRPr="006C6F93">
        <w:rPr>
          <w:bCs/>
          <w:sz w:val="28"/>
          <w:szCs w:val="28"/>
        </w:rPr>
        <w:t>на 2026 год и на плановый период 2027 и 2028 годов</w:t>
      </w:r>
    </w:p>
    <w:p w:rsidR="00A22B2A" w:rsidRPr="006C6F93" w:rsidRDefault="00A22B2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:rsidR="006C1B0C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 xml:space="preserve">1. </w:t>
      </w:r>
      <w:r w:rsidR="006C1B0C" w:rsidRPr="006C6F93">
        <w:rPr>
          <w:sz w:val="28"/>
          <w:szCs w:val="28"/>
        </w:rPr>
        <w:t xml:space="preserve">Утвердить </w:t>
      </w:r>
      <w:hyperlink r:id="rId20" w:history="1">
        <w:r w:rsidR="006C1B0C" w:rsidRPr="006C6F93">
          <w:rPr>
            <w:sz w:val="28"/>
            <w:szCs w:val="28"/>
          </w:rPr>
          <w:t>источники</w:t>
        </w:r>
      </w:hyperlink>
      <w:r w:rsidR="006C1B0C" w:rsidRPr="006C6F93">
        <w:rPr>
          <w:sz w:val="28"/>
          <w:szCs w:val="28"/>
        </w:rPr>
        <w:t xml:space="preserve"> </w:t>
      </w:r>
      <w:proofErr w:type="gramStart"/>
      <w:r w:rsidR="006C1B0C" w:rsidRPr="006C6F93">
        <w:rPr>
          <w:sz w:val="28"/>
          <w:szCs w:val="28"/>
        </w:rPr>
        <w:t>финансирования дефицита бюджета города Курска</w:t>
      </w:r>
      <w:proofErr w:type="gramEnd"/>
      <w:r w:rsidR="006C1B0C" w:rsidRPr="006C6F93">
        <w:rPr>
          <w:sz w:val="28"/>
          <w:szCs w:val="28"/>
        </w:rPr>
        <w:t xml:space="preserve"> на 2026 год и на плановый период 2027 и 2028 годов согласно приложению </w:t>
      </w:r>
      <w:r w:rsidR="004C2ED7" w:rsidRPr="006C6F93">
        <w:rPr>
          <w:sz w:val="28"/>
          <w:szCs w:val="28"/>
        </w:rPr>
        <w:t>№ 6</w:t>
      </w:r>
      <w:r w:rsidR="006C1B0C" w:rsidRPr="006C6F93">
        <w:rPr>
          <w:sz w:val="28"/>
          <w:szCs w:val="28"/>
        </w:rPr>
        <w:t>.</w:t>
      </w:r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2. </w:t>
      </w:r>
      <w:proofErr w:type="gramStart"/>
      <w:r w:rsidRPr="006C6F93">
        <w:rPr>
          <w:sz w:val="28"/>
          <w:szCs w:val="28"/>
        </w:rPr>
        <w:t>В соответствии с пунктом 4 статьи 160.2 Бюджетного кодекса Российской Федерации перечень главных администраторов источников финансирования дефицита утвержден постановлением Администрации города Курска от 01.11.2021 № 665 «</w:t>
      </w:r>
      <w:r w:rsidRPr="006C6F93">
        <w:rPr>
          <w:bCs/>
          <w:sz w:val="28"/>
          <w:szCs w:val="28"/>
        </w:rPr>
        <w:t>Об утверждении перечня главных администраторов источников финансирования дефицита бюджета города Курска, порядка и сроков внесения изменений в перечень главных администраторов источников финансирования дефицита бюджета города Курска»</w:t>
      </w:r>
      <w:r w:rsidRPr="006C6F93">
        <w:rPr>
          <w:sz w:val="28"/>
          <w:szCs w:val="28"/>
        </w:rPr>
        <w:t>.</w:t>
      </w:r>
      <w:proofErr w:type="gramEnd"/>
    </w:p>
    <w:p w:rsidR="00C5088B" w:rsidRPr="006C6F93" w:rsidRDefault="00C5088B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4E013C" w:rsidRPr="006C6F93" w:rsidRDefault="004E013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 xml:space="preserve">Статья </w:t>
      </w:r>
      <w:r w:rsidR="007F628A" w:rsidRPr="006C6F93">
        <w:rPr>
          <w:bCs/>
          <w:sz w:val="28"/>
          <w:szCs w:val="28"/>
        </w:rPr>
        <w:t>6</w:t>
      </w:r>
      <w:r w:rsidRPr="006C6F93">
        <w:rPr>
          <w:bCs/>
          <w:sz w:val="28"/>
          <w:szCs w:val="28"/>
        </w:rPr>
        <w:t xml:space="preserve">. </w:t>
      </w:r>
      <w:r w:rsidR="007F628A" w:rsidRPr="006C6F93">
        <w:rPr>
          <w:bCs/>
          <w:sz w:val="28"/>
          <w:szCs w:val="28"/>
        </w:rPr>
        <w:t>Муниципальный</w:t>
      </w:r>
      <w:r w:rsidRPr="006C6F93">
        <w:rPr>
          <w:bCs/>
          <w:sz w:val="28"/>
          <w:szCs w:val="28"/>
        </w:rPr>
        <w:t xml:space="preserve"> долг </w:t>
      </w:r>
      <w:r w:rsidR="007F628A" w:rsidRPr="006C6F93">
        <w:rPr>
          <w:bCs/>
          <w:sz w:val="28"/>
          <w:szCs w:val="28"/>
        </w:rPr>
        <w:t>города Курска</w:t>
      </w:r>
    </w:p>
    <w:p w:rsidR="00F13CDA" w:rsidRPr="006C6F93" w:rsidRDefault="00F13CD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558B4" w:rsidRPr="006C6F93" w:rsidRDefault="0002525D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1</w:t>
      </w:r>
      <w:r w:rsidR="009558B4" w:rsidRPr="006C6F93">
        <w:rPr>
          <w:sz w:val="28"/>
          <w:szCs w:val="28"/>
        </w:rPr>
        <w:t>. Установить объем муниципального долга</w:t>
      </w:r>
      <w:r w:rsidR="00767257" w:rsidRPr="006C6F93">
        <w:rPr>
          <w:sz w:val="28"/>
          <w:szCs w:val="28"/>
        </w:rPr>
        <w:t xml:space="preserve"> города Курска</w:t>
      </w:r>
      <w:r w:rsidR="009558B4" w:rsidRPr="006C6F93">
        <w:rPr>
          <w:sz w:val="28"/>
          <w:szCs w:val="28"/>
        </w:rPr>
        <w:t>:</w:t>
      </w:r>
    </w:p>
    <w:p w:rsidR="009558B4" w:rsidRPr="006C6F93" w:rsidRDefault="009558B4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6</w:t>
      </w:r>
      <w:r w:rsidR="00A749D1">
        <w:rPr>
          <w:sz w:val="28"/>
          <w:szCs w:val="28"/>
        </w:rPr>
        <w:t xml:space="preserve"> год </w:t>
      </w:r>
      <w:r w:rsidRPr="006C6F93">
        <w:rPr>
          <w:sz w:val="28"/>
          <w:szCs w:val="28"/>
        </w:rPr>
        <w:t xml:space="preserve">в сумме </w:t>
      </w:r>
      <w:r w:rsidR="00C81D57" w:rsidRPr="006C6F93">
        <w:rPr>
          <w:sz w:val="28"/>
          <w:szCs w:val="28"/>
        </w:rPr>
        <w:t xml:space="preserve">6 875 389 000 </w:t>
      </w:r>
      <w:r w:rsidRPr="006C6F93">
        <w:rPr>
          <w:sz w:val="28"/>
          <w:szCs w:val="28"/>
        </w:rPr>
        <w:t>рубл</w:t>
      </w:r>
      <w:r w:rsidR="002A4695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9558B4" w:rsidRPr="006C6F93" w:rsidRDefault="009558B4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7</w:t>
      </w:r>
      <w:r w:rsidR="00A749D1">
        <w:rPr>
          <w:sz w:val="28"/>
          <w:szCs w:val="28"/>
        </w:rPr>
        <w:t xml:space="preserve"> год в сумме</w:t>
      </w:r>
      <w:r w:rsidR="00397877" w:rsidRPr="006C6F93">
        <w:rPr>
          <w:sz w:val="28"/>
          <w:szCs w:val="28"/>
        </w:rPr>
        <w:t xml:space="preserve"> </w:t>
      </w:r>
      <w:r w:rsidR="002A4695" w:rsidRPr="006C6F93">
        <w:rPr>
          <w:sz w:val="28"/>
          <w:szCs w:val="28"/>
        </w:rPr>
        <w:t>7 312 783 000</w:t>
      </w:r>
      <w:r w:rsidRPr="006C6F93">
        <w:rPr>
          <w:sz w:val="28"/>
          <w:szCs w:val="28"/>
        </w:rPr>
        <w:t xml:space="preserve"> рублей;</w:t>
      </w:r>
    </w:p>
    <w:p w:rsidR="009558B4" w:rsidRPr="006C6F93" w:rsidRDefault="009558B4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8</w:t>
      </w:r>
      <w:r w:rsidR="00A749D1">
        <w:rPr>
          <w:sz w:val="28"/>
          <w:szCs w:val="28"/>
        </w:rPr>
        <w:t xml:space="preserve"> год в сумме</w:t>
      </w:r>
      <w:r w:rsidR="00397877" w:rsidRPr="006C6F93">
        <w:rPr>
          <w:sz w:val="28"/>
          <w:szCs w:val="28"/>
        </w:rPr>
        <w:t xml:space="preserve"> </w:t>
      </w:r>
      <w:r w:rsidR="002A4695" w:rsidRPr="006C6F93">
        <w:rPr>
          <w:sz w:val="28"/>
          <w:szCs w:val="28"/>
        </w:rPr>
        <w:t>7 721 978 000</w:t>
      </w:r>
      <w:r w:rsidR="00606CA8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рублей.</w:t>
      </w:r>
    </w:p>
    <w:p w:rsidR="009558B4" w:rsidRPr="006C6F93" w:rsidRDefault="00C3600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2</w:t>
      </w:r>
      <w:r w:rsidR="009558B4" w:rsidRPr="006C6F93">
        <w:rPr>
          <w:sz w:val="28"/>
          <w:szCs w:val="28"/>
        </w:rPr>
        <w:t>. Установить верхний предел муниципального внутреннего долга города Курска: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1 января 202</w:t>
      </w:r>
      <w:r w:rsidR="007F628A" w:rsidRPr="006C6F93">
        <w:rPr>
          <w:sz w:val="28"/>
          <w:szCs w:val="28"/>
        </w:rPr>
        <w:t>7</w:t>
      </w:r>
      <w:r w:rsidRPr="006C6F93">
        <w:rPr>
          <w:sz w:val="28"/>
          <w:szCs w:val="28"/>
        </w:rPr>
        <w:t xml:space="preserve"> года в сумме </w:t>
      </w:r>
      <w:r w:rsidR="00436C8D" w:rsidRPr="006C6F93">
        <w:rPr>
          <w:sz w:val="28"/>
          <w:szCs w:val="28"/>
        </w:rPr>
        <w:t>3 826 666 000</w:t>
      </w:r>
      <w:r w:rsidRPr="006C6F93">
        <w:rPr>
          <w:sz w:val="28"/>
          <w:szCs w:val="28"/>
        </w:rPr>
        <w:t xml:space="preserve"> рублей, в том числе по муниципальным гарантиям в валюте Российской Федерации 0 рублей;</w:t>
      </w:r>
    </w:p>
    <w:p w:rsidR="009558B4" w:rsidRPr="006C6F93" w:rsidRDefault="009558B4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 на 1 января 202</w:t>
      </w:r>
      <w:r w:rsidR="007F628A" w:rsidRPr="006C6F93">
        <w:rPr>
          <w:sz w:val="28"/>
          <w:szCs w:val="28"/>
        </w:rPr>
        <w:t>8</w:t>
      </w:r>
      <w:r w:rsidRPr="006C6F93">
        <w:rPr>
          <w:sz w:val="28"/>
          <w:szCs w:val="28"/>
        </w:rPr>
        <w:t xml:space="preserve"> года в сумме </w:t>
      </w:r>
      <w:r w:rsidR="00436C8D" w:rsidRPr="006C6F93">
        <w:rPr>
          <w:sz w:val="28"/>
          <w:szCs w:val="28"/>
        </w:rPr>
        <w:t>3 550 000 000</w:t>
      </w:r>
      <w:r w:rsidR="00E04A58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рублей, в том числе по муниципальным гарантиям в валюте Российской Федерации 0 рублей;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1 января 202</w:t>
      </w:r>
      <w:r w:rsidR="007F628A" w:rsidRPr="006C6F93">
        <w:rPr>
          <w:sz w:val="28"/>
          <w:szCs w:val="28"/>
        </w:rPr>
        <w:t>9</w:t>
      </w:r>
      <w:r w:rsidRPr="006C6F93">
        <w:rPr>
          <w:sz w:val="28"/>
          <w:szCs w:val="28"/>
        </w:rPr>
        <w:t xml:space="preserve"> года в сумме </w:t>
      </w:r>
      <w:r w:rsidR="00436C8D" w:rsidRPr="006C6F93">
        <w:rPr>
          <w:sz w:val="28"/>
          <w:szCs w:val="28"/>
        </w:rPr>
        <w:t>3 550 000 000</w:t>
      </w:r>
      <w:r w:rsidRPr="006C6F93">
        <w:rPr>
          <w:sz w:val="28"/>
          <w:szCs w:val="28"/>
        </w:rPr>
        <w:t xml:space="preserve"> рублей, в том числе по муниципальным гарантиям в валюте Российской Федерации 0 рублей.</w:t>
      </w:r>
    </w:p>
    <w:p w:rsidR="009558B4" w:rsidRPr="006C6F93" w:rsidRDefault="007F628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lastRenderedPageBreak/>
        <w:t>3</w:t>
      </w:r>
      <w:r w:rsidR="009558B4" w:rsidRPr="006C6F93">
        <w:rPr>
          <w:sz w:val="28"/>
          <w:szCs w:val="28"/>
        </w:rPr>
        <w:t>. Утвердить объем расходов на обслуживание муниципального долга</w:t>
      </w:r>
      <w:r w:rsidR="00767257" w:rsidRPr="006C6F93">
        <w:rPr>
          <w:sz w:val="28"/>
          <w:szCs w:val="28"/>
        </w:rPr>
        <w:t xml:space="preserve"> города Курска</w:t>
      </w:r>
      <w:r w:rsidR="009558B4" w:rsidRPr="006C6F93">
        <w:rPr>
          <w:sz w:val="28"/>
          <w:szCs w:val="28"/>
        </w:rPr>
        <w:t>: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 в сумме </w:t>
      </w:r>
      <w:r w:rsidR="00A22B2A" w:rsidRPr="006C6F93">
        <w:rPr>
          <w:sz w:val="28"/>
          <w:szCs w:val="28"/>
        </w:rPr>
        <w:t>721 131 315,09</w:t>
      </w:r>
      <w:r w:rsidRPr="006C6F93">
        <w:rPr>
          <w:sz w:val="28"/>
          <w:szCs w:val="28"/>
        </w:rPr>
        <w:t xml:space="preserve"> рубл</w:t>
      </w:r>
      <w:r w:rsidR="00A22B2A" w:rsidRPr="006C6F93">
        <w:rPr>
          <w:sz w:val="28"/>
          <w:szCs w:val="28"/>
        </w:rPr>
        <w:t>ей</w:t>
      </w:r>
      <w:r w:rsidRPr="006C6F93">
        <w:rPr>
          <w:sz w:val="28"/>
          <w:szCs w:val="28"/>
        </w:rPr>
        <w:t>;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7</w:t>
      </w:r>
      <w:r w:rsidRPr="006C6F93">
        <w:rPr>
          <w:sz w:val="28"/>
          <w:szCs w:val="28"/>
        </w:rPr>
        <w:t xml:space="preserve"> год в сумме </w:t>
      </w:r>
      <w:r w:rsidR="00A22B2A" w:rsidRPr="006C6F93">
        <w:rPr>
          <w:sz w:val="28"/>
          <w:szCs w:val="28"/>
        </w:rPr>
        <w:t>765 886 597,81</w:t>
      </w:r>
      <w:r w:rsidRPr="006C6F93">
        <w:rPr>
          <w:sz w:val="28"/>
          <w:szCs w:val="28"/>
        </w:rPr>
        <w:t xml:space="preserve"> рублей;</w:t>
      </w:r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на 202</w:t>
      </w:r>
      <w:r w:rsidR="007F628A" w:rsidRPr="006C6F93">
        <w:rPr>
          <w:sz w:val="28"/>
          <w:szCs w:val="28"/>
        </w:rPr>
        <w:t>8</w:t>
      </w:r>
      <w:r w:rsidRPr="006C6F93">
        <w:rPr>
          <w:sz w:val="28"/>
          <w:szCs w:val="28"/>
        </w:rPr>
        <w:t xml:space="preserve"> год в сумме </w:t>
      </w:r>
      <w:r w:rsidR="00A22B2A" w:rsidRPr="006C6F93">
        <w:rPr>
          <w:sz w:val="28"/>
          <w:szCs w:val="28"/>
        </w:rPr>
        <w:t xml:space="preserve">765 912 691,34 </w:t>
      </w:r>
      <w:r w:rsidRPr="006C6F93">
        <w:rPr>
          <w:sz w:val="28"/>
          <w:szCs w:val="28"/>
        </w:rPr>
        <w:t>рубл</w:t>
      </w:r>
      <w:r w:rsidR="0047677D" w:rsidRPr="006C6F93">
        <w:rPr>
          <w:sz w:val="28"/>
          <w:szCs w:val="28"/>
        </w:rPr>
        <w:t>ь</w:t>
      </w:r>
      <w:r w:rsidRPr="006C6F93">
        <w:rPr>
          <w:sz w:val="28"/>
          <w:szCs w:val="28"/>
        </w:rPr>
        <w:t>,</w:t>
      </w:r>
    </w:p>
    <w:p w:rsidR="009558B4" w:rsidRPr="006C6F93" w:rsidRDefault="009558B4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из них на оплату процентов по бюджетному кредиту, предоставленному для погашения долговых обязательств муниципального образования в виде обязательств по кредитам, полученным муниципальным образованием</w:t>
      </w:r>
      <w:r w:rsidR="00A22B2A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от кредитных организаций:</w:t>
      </w:r>
    </w:p>
    <w:p w:rsidR="009558B4" w:rsidRPr="006C6F93" w:rsidRDefault="009558B4" w:rsidP="006C6F93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в 202</w:t>
      </w:r>
      <w:r w:rsidR="007F628A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году </w:t>
      </w:r>
      <w:r w:rsidR="00A22B2A" w:rsidRPr="006C6F93">
        <w:rPr>
          <w:sz w:val="28"/>
          <w:szCs w:val="28"/>
        </w:rPr>
        <w:t>527 561,28</w:t>
      </w:r>
      <w:r w:rsidRPr="006C6F93">
        <w:rPr>
          <w:sz w:val="28"/>
          <w:szCs w:val="28"/>
        </w:rPr>
        <w:t xml:space="preserve"> рубл</w:t>
      </w:r>
      <w:r w:rsidR="004C2ED7" w:rsidRPr="006C6F93">
        <w:rPr>
          <w:sz w:val="28"/>
          <w:szCs w:val="28"/>
        </w:rPr>
        <w:t>ь</w:t>
      </w:r>
      <w:r w:rsidRPr="006C6F93">
        <w:rPr>
          <w:sz w:val="28"/>
          <w:szCs w:val="28"/>
        </w:rPr>
        <w:t>;</w:t>
      </w:r>
    </w:p>
    <w:p w:rsidR="008A55FE" w:rsidRPr="006C6F93" w:rsidRDefault="009558B4" w:rsidP="006C6F93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в 202</w:t>
      </w:r>
      <w:r w:rsidR="007F628A" w:rsidRPr="006C6F93">
        <w:rPr>
          <w:sz w:val="28"/>
          <w:szCs w:val="28"/>
        </w:rPr>
        <w:t>7</w:t>
      </w:r>
      <w:r w:rsidRPr="006C6F93">
        <w:rPr>
          <w:sz w:val="28"/>
          <w:szCs w:val="28"/>
        </w:rPr>
        <w:t xml:space="preserve"> году </w:t>
      </w:r>
      <w:r w:rsidR="00A22B2A" w:rsidRPr="006C6F93">
        <w:rPr>
          <w:sz w:val="28"/>
          <w:szCs w:val="28"/>
        </w:rPr>
        <w:t>151 597,81</w:t>
      </w:r>
      <w:r w:rsidRPr="006C6F93">
        <w:rPr>
          <w:sz w:val="28"/>
          <w:szCs w:val="28"/>
        </w:rPr>
        <w:t xml:space="preserve"> рубл</w:t>
      </w:r>
      <w:r w:rsidR="00A22B2A" w:rsidRPr="006C6F93">
        <w:rPr>
          <w:sz w:val="28"/>
          <w:szCs w:val="28"/>
        </w:rPr>
        <w:t>ей.</w:t>
      </w:r>
    </w:p>
    <w:p w:rsidR="00C3600C" w:rsidRPr="006C6F93" w:rsidRDefault="008A55FE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4</w:t>
      </w:r>
      <w:r w:rsidR="009558B4" w:rsidRPr="006C6F93">
        <w:rPr>
          <w:sz w:val="28"/>
          <w:szCs w:val="28"/>
        </w:rPr>
        <w:t>.</w:t>
      </w:r>
      <w:r w:rsidR="00573BC9" w:rsidRPr="006C6F93">
        <w:rPr>
          <w:sz w:val="28"/>
          <w:szCs w:val="28"/>
        </w:rPr>
        <w:t xml:space="preserve"> </w:t>
      </w:r>
      <w:r w:rsidR="0032331D" w:rsidRPr="006C6F93">
        <w:rPr>
          <w:sz w:val="28"/>
          <w:szCs w:val="28"/>
        </w:rPr>
        <w:t xml:space="preserve">Утвердить </w:t>
      </w:r>
      <w:hyperlink r:id="rId21" w:history="1">
        <w:r w:rsidR="0032331D" w:rsidRPr="006C6F93">
          <w:rPr>
            <w:sz w:val="28"/>
            <w:szCs w:val="28"/>
          </w:rPr>
          <w:t>программу</w:t>
        </w:r>
      </w:hyperlink>
      <w:r w:rsidR="0032331D" w:rsidRPr="006C6F93">
        <w:rPr>
          <w:sz w:val="28"/>
          <w:szCs w:val="28"/>
        </w:rPr>
        <w:t xml:space="preserve"> муниципальных внутренних заимствований муниципального образования «городской округ город Курск» на 202</w:t>
      </w:r>
      <w:r w:rsidRPr="006C6F93">
        <w:rPr>
          <w:sz w:val="28"/>
          <w:szCs w:val="28"/>
        </w:rPr>
        <w:t>6</w:t>
      </w:r>
      <w:r w:rsidR="0032331D" w:rsidRPr="006C6F93">
        <w:rPr>
          <w:sz w:val="28"/>
          <w:szCs w:val="28"/>
        </w:rPr>
        <w:t xml:space="preserve"> год согласно приложению № </w:t>
      </w:r>
      <w:r w:rsidR="004C2ED7" w:rsidRPr="006C6F93">
        <w:rPr>
          <w:sz w:val="28"/>
          <w:szCs w:val="28"/>
        </w:rPr>
        <w:t>7</w:t>
      </w:r>
      <w:r w:rsidR="0032331D" w:rsidRPr="006C6F93">
        <w:rPr>
          <w:sz w:val="28"/>
          <w:szCs w:val="28"/>
        </w:rPr>
        <w:t xml:space="preserve"> и </w:t>
      </w:r>
      <w:hyperlink r:id="rId22" w:history="1">
        <w:r w:rsidR="0032331D" w:rsidRPr="006C6F93">
          <w:rPr>
            <w:sz w:val="28"/>
            <w:szCs w:val="28"/>
          </w:rPr>
          <w:t>программу</w:t>
        </w:r>
      </w:hyperlink>
      <w:r w:rsidR="0032331D" w:rsidRPr="006C6F93">
        <w:rPr>
          <w:sz w:val="28"/>
          <w:szCs w:val="28"/>
        </w:rPr>
        <w:t xml:space="preserve"> муниципальных внутренних заимствований муниципального образования «городской округ город Курск» на плановый период 202</w:t>
      </w:r>
      <w:r w:rsidRPr="006C6F93">
        <w:rPr>
          <w:sz w:val="28"/>
          <w:szCs w:val="28"/>
        </w:rPr>
        <w:t>7</w:t>
      </w:r>
      <w:r w:rsidR="0032331D" w:rsidRPr="006C6F93">
        <w:rPr>
          <w:sz w:val="28"/>
          <w:szCs w:val="28"/>
        </w:rPr>
        <w:t xml:space="preserve"> и 202</w:t>
      </w:r>
      <w:r w:rsidRPr="006C6F93">
        <w:rPr>
          <w:sz w:val="28"/>
          <w:szCs w:val="28"/>
        </w:rPr>
        <w:t>8</w:t>
      </w:r>
      <w:r w:rsidR="0032331D" w:rsidRPr="006C6F93">
        <w:rPr>
          <w:sz w:val="28"/>
          <w:szCs w:val="28"/>
        </w:rPr>
        <w:t xml:space="preserve"> годов согласно приложению № </w:t>
      </w:r>
      <w:r w:rsidR="004C2ED7" w:rsidRPr="006C6F93">
        <w:rPr>
          <w:sz w:val="28"/>
          <w:szCs w:val="28"/>
        </w:rPr>
        <w:t>8</w:t>
      </w:r>
      <w:r w:rsidR="002E4C6E" w:rsidRPr="006C6F93">
        <w:rPr>
          <w:sz w:val="28"/>
          <w:szCs w:val="28"/>
        </w:rPr>
        <w:t>.</w:t>
      </w:r>
    </w:p>
    <w:p w:rsidR="00C3600C" w:rsidRPr="006C6F93" w:rsidRDefault="008A55FE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5</w:t>
      </w:r>
      <w:r w:rsidR="009558B4" w:rsidRPr="006C6F93">
        <w:rPr>
          <w:sz w:val="28"/>
          <w:szCs w:val="28"/>
        </w:rPr>
        <w:t xml:space="preserve">. </w:t>
      </w:r>
      <w:r w:rsidR="0032331D" w:rsidRPr="006C6F93">
        <w:rPr>
          <w:sz w:val="28"/>
          <w:szCs w:val="28"/>
        </w:rPr>
        <w:t xml:space="preserve">Утвердить </w:t>
      </w:r>
      <w:hyperlink r:id="rId23" w:history="1">
        <w:r w:rsidR="0032331D" w:rsidRPr="006C6F93">
          <w:rPr>
            <w:sz w:val="28"/>
            <w:szCs w:val="28"/>
          </w:rPr>
          <w:t>программу</w:t>
        </w:r>
      </w:hyperlink>
      <w:r w:rsidR="0032331D" w:rsidRPr="006C6F93">
        <w:rPr>
          <w:sz w:val="28"/>
          <w:szCs w:val="28"/>
        </w:rPr>
        <w:t xml:space="preserve"> муниципальных гарантий муниципального образования «городской округ город Курск» на 202</w:t>
      </w:r>
      <w:r w:rsidRPr="006C6F93">
        <w:rPr>
          <w:sz w:val="28"/>
          <w:szCs w:val="28"/>
        </w:rPr>
        <w:t>6</w:t>
      </w:r>
      <w:r w:rsidR="0032331D" w:rsidRPr="006C6F93">
        <w:rPr>
          <w:sz w:val="28"/>
          <w:szCs w:val="28"/>
        </w:rPr>
        <w:t xml:space="preserve"> год согласно приложению № </w:t>
      </w:r>
      <w:r w:rsidR="004C2ED7" w:rsidRPr="006C6F93">
        <w:rPr>
          <w:sz w:val="28"/>
          <w:szCs w:val="28"/>
        </w:rPr>
        <w:t>9</w:t>
      </w:r>
      <w:r w:rsidR="0032331D" w:rsidRPr="006C6F93">
        <w:rPr>
          <w:sz w:val="28"/>
          <w:szCs w:val="28"/>
        </w:rPr>
        <w:t xml:space="preserve"> и </w:t>
      </w:r>
      <w:hyperlink r:id="rId24" w:history="1">
        <w:r w:rsidR="0032331D" w:rsidRPr="006C6F93">
          <w:rPr>
            <w:sz w:val="28"/>
            <w:szCs w:val="28"/>
          </w:rPr>
          <w:t>программу</w:t>
        </w:r>
      </w:hyperlink>
      <w:r w:rsidR="0032331D" w:rsidRPr="006C6F93">
        <w:rPr>
          <w:sz w:val="28"/>
          <w:szCs w:val="28"/>
        </w:rPr>
        <w:t xml:space="preserve"> муниципальных гарантий муниципального образования «городской округ город Курск» на плановый период 202</w:t>
      </w:r>
      <w:r w:rsidRPr="006C6F93">
        <w:rPr>
          <w:sz w:val="28"/>
          <w:szCs w:val="28"/>
        </w:rPr>
        <w:t>7</w:t>
      </w:r>
      <w:r w:rsidR="0032331D" w:rsidRPr="006C6F93">
        <w:rPr>
          <w:sz w:val="28"/>
          <w:szCs w:val="28"/>
        </w:rPr>
        <w:t xml:space="preserve"> и 202</w:t>
      </w:r>
      <w:r w:rsidRPr="006C6F93">
        <w:rPr>
          <w:sz w:val="28"/>
          <w:szCs w:val="28"/>
        </w:rPr>
        <w:t>8</w:t>
      </w:r>
      <w:r w:rsidR="0032331D" w:rsidRPr="006C6F93">
        <w:rPr>
          <w:sz w:val="28"/>
          <w:szCs w:val="28"/>
        </w:rPr>
        <w:t xml:space="preserve"> годов согласно </w:t>
      </w:r>
      <w:bookmarkStart w:id="3" w:name="_GoBack"/>
      <w:r w:rsidR="0032331D" w:rsidRPr="006C6F93">
        <w:rPr>
          <w:sz w:val="28"/>
          <w:szCs w:val="28"/>
        </w:rPr>
        <w:t>приложен</w:t>
      </w:r>
      <w:bookmarkEnd w:id="3"/>
      <w:r w:rsidR="0032331D" w:rsidRPr="006C6F93">
        <w:rPr>
          <w:sz w:val="28"/>
          <w:szCs w:val="28"/>
        </w:rPr>
        <w:t xml:space="preserve">ию № </w:t>
      </w:r>
      <w:r w:rsidR="004C2ED7" w:rsidRPr="006C6F93">
        <w:rPr>
          <w:sz w:val="28"/>
          <w:szCs w:val="28"/>
        </w:rPr>
        <w:t>10</w:t>
      </w:r>
      <w:r w:rsidR="00C3600C" w:rsidRPr="006C6F93">
        <w:rPr>
          <w:sz w:val="28"/>
          <w:szCs w:val="28"/>
        </w:rPr>
        <w:t>.</w:t>
      </w:r>
    </w:p>
    <w:p w:rsidR="009D218E" w:rsidRPr="006C6F93" w:rsidRDefault="008A55FE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6</w:t>
      </w:r>
      <w:r w:rsidR="009D218E" w:rsidRPr="006C6F93">
        <w:rPr>
          <w:sz w:val="28"/>
          <w:szCs w:val="28"/>
        </w:rPr>
        <w:t xml:space="preserve">. </w:t>
      </w:r>
      <w:r w:rsidR="0032331D" w:rsidRPr="006C6F93">
        <w:rPr>
          <w:sz w:val="28"/>
          <w:szCs w:val="28"/>
        </w:rPr>
        <w:t xml:space="preserve">Установить, что управление муниципальным долгом и осуществление муниципальных заимствований осуществляется Администрацией города Курска. Постановлением Администрации города Курска от </w:t>
      </w:r>
      <w:r w:rsidR="004B5B2F" w:rsidRPr="006C6F93">
        <w:rPr>
          <w:sz w:val="28"/>
          <w:szCs w:val="28"/>
        </w:rPr>
        <w:t>21</w:t>
      </w:r>
      <w:r w:rsidR="0032331D" w:rsidRPr="006C6F93">
        <w:rPr>
          <w:sz w:val="28"/>
          <w:szCs w:val="28"/>
        </w:rPr>
        <w:t>.10.202</w:t>
      </w:r>
      <w:r w:rsidR="004B5B2F" w:rsidRPr="006C6F93">
        <w:rPr>
          <w:sz w:val="28"/>
          <w:szCs w:val="28"/>
        </w:rPr>
        <w:t>5</w:t>
      </w:r>
      <w:r w:rsidR="0032331D" w:rsidRPr="006C6F93">
        <w:rPr>
          <w:sz w:val="28"/>
          <w:szCs w:val="28"/>
        </w:rPr>
        <w:t xml:space="preserve"> № </w:t>
      </w:r>
      <w:r w:rsidR="004B5B2F" w:rsidRPr="006C6F93">
        <w:rPr>
          <w:sz w:val="28"/>
          <w:szCs w:val="28"/>
        </w:rPr>
        <w:t>565</w:t>
      </w:r>
      <w:r w:rsidR="0032331D" w:rsidRPr="006C6F93">
        <w:rPr>
          <w:sz w:val="28"/>
          <w:szCs w:val="28"/>
        </w:rPr>
        <w:t xml:space="preserve"> «Об определении отраслевого органа Администрации города Курска, уполномоченного от имени муниципального образования «городской округ город Курск» осуществлять управление муниципальным долгом и осуществлять муниципальные заимствования» комитет финансов города Курска определен отраслевым органом Администрации города Курска, уполномоченным от имени муниципального образования «городской округ город Курск» осуществлять управление муниципальным долгом и осуществлять муниципальные заимствования путем</w:t>
      </w:r>
      <w:r w:rsidR="009D218E" w:rsidRPr="006C6F93">
        <w:rPr>
          <w:sz w:val="28"/>
          <w:szCs w:val="28"/>
        </w:rPr>
        <w:t>:</w:t>
      </w:r>
    </w:p>
    <w:p w:rsidR="009D218E" w:rsidRPr="006C6F93" w:rsidRDefault="009D218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привлечения кредитов из других бюджетов бюджетной системы Российской Федерации, в том числе бюджетного кредита на пополнение остатка средств на едином счете бюджета;</w:t>
      </w:r>
    </w:p>
    <w:p w:rsidR="009D218E" w:rsidRPr="006C6F93" w:rsidRDefault="009D218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привлечения кредитов от кредитных организаций.</w:t>
      </w:r>
    </w:p>
    <w:p w:rsidR="008A55FE" w:rsidRDefault="008A55F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06FA" w:rsidRPr="006C6F93" w:rsidRDefault="007606FA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D6E77" w:rsidRPr="006C6F93" w:rsidRDefault="00DD6E7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lastRenderedPageBreak/>
        <w:t>Статья 7. Субсидии, гранты в форме субсидий юридическим лицам (за исключением субсидий государственным и муниципальным учреждениям), индивидуальным предпринимателям, физическим лицам - производителям товаров, работ, услуг</w:t>
      </w:r>
    </w:p>
    <w:p w:rsidR="00DD6E77" w:rsidRPr="006C6F93" w:rsidRDefault="00DD6E7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:rsidR="00DD6E77" w:rsidRPr="006C6F93" w:rsidRDefault="00893F96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1</w:t>
      </w:r>
      <w:r w:rsidR="00DD6E77" w:rsidRPr="006C6F93">
        <w:rPr>
          <w:sz w:val="28"/>
          <w:szCs w:val="28"/>
        </w:rPr>
        <w:t>. Установить, что за счет средств бюджета города Курска предоставляются субсидии, гранты в форме субсидии, в соответствии с порядком, установленным Администрацией города Курска:</w:t>
      </w:r>
    </w:p>
    <w:p w:rsidR="001A630F" w:rsidRPr="006C6F93" w:rsidRDefault="00DD6E7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а) </w:t>
      </w:r>
      <w:r w:rsidR="001A630F" w:rsidRPr="006C6F93">
        <w:rPr>
          <w:sz w:val="28"/>
          <w:szCs w:val="28"/>
        </w:rPr>
        <w:t>на поддержку субъектов малого и среднего предпринимательства;</w:t>
      </w:r>
    </w:p>
    <w:p w:rsidR="00DD6E77" w:rsidRPr="006C6F93" w:rsidRDefault="001A630F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б)</w:t>
      </w:r>
      <w:r w:rsidR="003F435D" w:rsidRPr="006C6F93">
        <w:rPr>
          <w:sz w:val="28"/>
          <w:szCs w:val="28"/>
        </w:rPr>
        <w:t xml:space="preserve"> </w:t>
      </w:r>
      <w:r w:rsidR="00DD6E77" w:rsidRPr="006C6F93">
        <w:rPr>
          <w:sz w:val="28"/>
          <w:szCs w:val="28"/>
        </w:rPr>
        <w:t>некоммерческим организациям (за исключением государственных (муниципальных) учреждений);</w:t>
      </w:r>
    </w:p>
    <w:p w:rsidR="00DD6E77" w:rsidRPr="006C6F93" w:rsidRDefault="00DD6E7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в) организациям (за исключением муниципальных учреждений), индивидуальным предпринимателям на возмеще</w:t>
      </w:r>
      <w:r w:rsidR="007606FA">
        <w:rPr>
          <w:sz w:val="28"/>
          <w:szCs w:val="28"/>
        </w:rPr>
        <w:t xml:space="preserve">ние затрат по выполнению работ </w:t>
      </w:r>
      <w:r w:rsidRPr="006C6F93">
        <w:rPr>
          <w:sz w:val="28"/>
          <w:szCs w:val="28"/>
        </w:rPr>
        <w:t xml:space="preserve">по благоустройству дворовых территорий (в случае, если дворовая территория образована земельными участками, находящимися полностью или частично  в частной собственности) многоквартирных домов в рамках муниципальной </w:t>
      </w:r>
      <w:hyperlink r:id="rId25" w:history="1">
        <w:r w:rsidRPr="006C6F93">
          <w:rPr>
            <w:sz w:val="28"/>
            <w:szCs w:val="28"/>
          </w:rPr>
          <w:t>программы</w:t>
        </w:r>
      </w:hyperlink>
      <w:r w:rsidRPr="006C6F93">
        <w:rPr>
          <w:sz w:val="28"/>
          <w:szCs w:val="28"/>
        </w:rPr>
        <w:t xml:space="preserve"> «Формирование современной городской среды в муниципальном образовании «городской округ город Курск»»;</w:t>
      </w:r>
    </w:p>
    <w:p w:rsidR="00DD6E77" w:rsidRPr="006C6F93" w:rsidRDefault="00DD6E77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г) юридическим лицам, индивидуальным предпринимателям, а также физическим лицам –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сфере;</w:t>
      </w:r>
    </w:p>
    <w:p w:rsidR="00DD6E77" w:rsidRPr="006C6F93" w:rsidRDefault="00C51D75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д</w:t>
      </w:r>
      <w:r w:rsidR="00DD6E77" w:rsidRPr="006C6F93">
        <w:rPr>
          <w:sz w:val="28"/>
          <w:szCs w:val="28"/>
        </w:rPr>
        <w:t>) на формирование и (или) увеличение уставных фондов муниципальных унитарных предприятий;</w:t>
      </w:r>
    </w:p>
    <w:p w:rsidR="00DD6E77" w:rsidRPr="006C6F93" w:rsidRDefault="00C51D75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е</w:t>
      </w:r>
      <w:r w:rsidR="00DD6E77" w:rsidRPr="006C6F93">
        <w:rPr>
          <w:sz w:val="28"/>
          <w:szCs w:val="28"/>
        </w:rPr>
        <w:t>) на возмещение затрат по ремонту ливневой канализации, водоотводных каналов и трубопереездов города Курска;</w:t>
      </w:r>
    </w:p>
    <w:p w:rsidR="00DD6E77" w:rsidRPr="006C6F93" w:rsidRDefault="00C51D75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ж</w:t>
      </w:r>
      <w:r w:rsidR="00DD6E77" w:rsidRPr="006C6F93">
        <w:rPr>
          <w:sz w:val="28"/>
          <w:szCs w:val="28"/>
        </w:rPr>
        <w:t>) организациям (за исключением муниципальных учреждений), индивидуальным предпринимателям в целях финансового обеспечения (возмещения) затрат по благоустройству детских игровых площадок, спортивных площадок, в том числе расположенных на сформированных земельных участках многоквартирных домов, в рамках муниципальной программы «Организация предоставления населению жилищно-коммунальных услуг, благоустройство и охрана окружающей среды в городе Курске»;</w:t>
      </w:r>
    </w:p>
    <w:p w:rsidR="00DD6E77" w:rsidRPr="006C6F93" w:rsidRDefault="00C51D75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6C6F93">
        <w:rPr>
          <w:sz w:val="28"/>
          <w:szCs w:val="28"/>
        </w:rPr>
        <w:t>з</w:t>
      </w:r>
      <w:r w:rsidR="00DD6E77" w:rsidRPr="006C6F93">
        <w:rPr>
          <w:sz w:val="28"/>
          <w:szCs w:val="28"/>
        </w:rPr>
        <w:t>) хозяйствующим субъектам на финансовое обеспечение (возмещение) затрат по размещению и питанию</w:t>
      </w:r>
      <w:r w:rsidR="007606FA">
        <w:rPr>
          <w:sz w:val="28"/>
          <w:szCs w:val="28"/>
        </w:rPr>
        <w:t xml:space="preserve"> граждан Российской Федерации, </w:t>
      </w:r>
      <w:r w:rsidR="00DD6E77" w:rsidRPr="006C6F93">
        <w:rPr>
          <w:sz w:val="28"/>
          <w:szCs w:val="28"/>
        </w:rPr>
        <w:t>проживающих на территории Курской области, вынужденно покинувших жилые помещения и находящихся в пунктах временного размещения и питания на территории города Курска</w:t>
      </w:r>
      <w:r w:rsidR="002C5648" w:rsidRPr="006C6F93">
        <w:rPr>
          <w:sz w:val="28"/>
          <w:szCs w:val="28"/>
        </w:rPr>
        <w:t>.</w:t>
      </w:r>
    </w:p>
    <w:p w:rsidR="00DD6E77" w:rsidRPr="006C6F93" w:rsidRDefault="00DD6E77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:rsidR="000A29FF" w:rsidRPr="006C6F93" w:rsidRDefault="000A29FF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 xml:space="preserve">Статья 8. Особенности исполнения бюджета города Курска </w:t>
      </w:r>
      <w:r w:rsidR="007606FA">
        <w:rPr>
          <w:bCs/>
          <w:sz w:val="28"/>
          <w:szCs w:val="28"/>
        </w:rPr>
        <w:t xml:space="preserve">                </w:t>
      </w:r>
      <w:r w:rsidRPr="006C6F93">
        <w:rPr>
          <w:bCs/>
          <w:sz w:val="28"/>
          <w:szCs w:val="28"/>
        </w:rPr>
        <w:t>в 2026 году</w:t>
      </w:r>
    </w:p>
    <w:p w:rsidR="005E495D" w:rsidRPr="006C6F93" w:rsidRDefault="007405A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6C6F93">
        <w:rPr>
          <w:sz w:val="28"/>
          <w:szCs w:val="28"/>
        </w:rPr>
        <w:t>1</w:t>
      </w:r>
      <w:r w:rsidR="009558B4" w:rsidRPr="006C6F93">
        <w:rPr>
          <w:sz w:val="28"/>
          <w:szCs w:val="28"/>
        </w:rPr>
        <w:t xml:space="preserve">. </w:t>
      </w:r>
      <w:proofErr w:type="gramStart"/>
      <w:r w:rsidR="009558B4" w:rsidRPr="006C6F93">
        <w:rPr>
          <w:bCs/>
          <w:sz w:val="28"/>
          <w:szCs w:val="28"/>
        </w:rPr>
        <w:t>Установить, что комитет финансов города Курска вносит изменения в показатели сводной бюджетной росписи бюджета города Курска, связанные</w:t>
      </w:r>
      <w:r w:rsidR="00A22B2A" w:rsidRPr="006C6F93">
        <w:rPr>
          <w:bCs/>
          <w:sz w:val="28"/>
          <w:szCs w:val="28"/>
        </w:rPr>
        <w:t xml:space="preserve"> </w:t>
      </w:r>
      <w:r w:rsidR="009558B4" w:rsidRPr="006C6F93">
        <w:rPr>
          <w:bCs/>
          <w:sz w:val="28"/>
          <w:szCs w:val="28"/>
        </w:rPr>
        <w:t xml:space="preserve">с особенностями исполнения бюджета города Курска и </w:t>
      </w:r>
      <w:r w:rsidR="009558B4" w:rsidRPr="006C6F93">
        <w:rPr>
          <w:bCs/>
          <w:sz w:val="28"/>
          <w:szCs w:val="28"/>
        </w:rPr>
        <w:lastRenderedPageBreak/>
        <w:t>(или) перераспределени</w:t>
      </w:r>
      <w:r w:rsidR="009D70BD" w:rsidRPr="006C6F93">
        <w:rPr>
          <w:bCs/>
          <w:sz w:val="28"/>
          <w:szCs w:val="28"/>
        </w:rPr>
        <w:t>ем</w:t>
      </w:r>
      <w:r w:rsidR="009558B4" w:rsidRPr="006C6F93">
        <w:rPr>
          <w:bCs/>
          <w:sz w:val="28"/>
          <w:szCs w:val="28"/>
        </w:rPr>
        <w:t xml:space="preserve"> бюджетных ассигнований между главными распорядителями средств бюджета города Курска в пределах объема бюджетных ассигнований, в соответствии с </w:t>
      </w:r>
      <w:hyperlink r:id="rId26" w:history="1">
        <w:r w:rsidR="009558B4" w:rsidRPr="006C6F93">
          <w:rPr>
            <w:bCs/>
            <w:sz w:val="28"/>
            <w:szCs w:val="28"/>
          </w:rPr>
          <w:t>пунктом 3 статьи 217</w:t>
        </w:r>
      </w:hyperlink>
      <w:r w:rsidR="009558B4" w:rsidRPr="006C6F93">
        <w:rPr>
          <w:bCs/>
          <w:sz w:val="28"/>
          <w:szCs w:val="28"/>
        </w:rPr>
        <w:t xml:space="preserve"> Бюджетного кодекса Российской Федерации и </w:t>
      </w:r>
      <w:hyperlink r:id="rId27" w:history="1">
        <w:r w:rsidR="009558B4" w:rsidRPr="006C6F93">
          <w:rPr>
            <w:bCs/>
            <w:sz w:val="28"/>
            <w:szCs w:val="28"/>
          </w:rPr>
          <w:t>пункт</w:t>
        </w:r>
        <w:r w:rsidR="00FC171C">
          <w:rPr>
            <w:bCs/>
            <w:sz w:val="28"/>
            <w:szCs w:val="28"/>
          </w:rPr>
          <w:t>ом</w:t>
        </w:r>
        <w:r w:rsidR="009558B4" w:rsidRPr="006C6F93">
          <w:rPr>
            <w:bCs/>
            <w:sz w:val="28"/>
            <w:szCs w:val="28"/>
          </w:rPr>
          <w:t xml:space="preserve"> 7.5</w:t>
        </w:r>
      </w:hyperlink>
      <w:hyperlink r:id="rId28" w:history="1">
        <w:r w:rsidR="009558B4" w:rsidRPr="006C6F93">
          <w:rPr>
            <w:bCs/>
            <w:sz w:val="28"/>
            <w:szCs w:val="28"/>
          </w:rPr>
          <w:t xml:space="preserve"> статьи 7</w:t>
        </w:r>
      </w:hyperlink>
      <w:r w:rsidR="009558B4" w:rsidRPr="006C6F93">
        <w:rPr>
          <w:bCs/>
          <w:sz w:val="28"/>
          <w:szCs w:val="28"/>
        </w:rPr>
        <w:t xml:space="preserve"> Положения о бюджетном процессе</w:t>
      </w:r>
      <w:proofErr w:type="gramEnd"/>
      <w:r w:rsidR="009558B4" w:rsidRPr="006C6F93">
        <w:rPr>
          <w:bCs/>
          <w:sz w:val="28"/>
          <w:szCs w:val="28"/>
        </w:rPr>
        <w:t xml:space="preserve"> в городе Курске, утвержденного решением Курского городского Собрания от 21</w:t>
      </w:r>
      <w:r w:rsidR="00FC171C">
        <w:rPr>
          <w:bCs/>
          <w:sz w:val="28"/>
          <w:szCs w:val="28"/>
        </w:rPr>
        <w:t>.11.</w:t>
      </w:r>
      <w:r w:rsidR="009558B4" w:rsidRPr="006C6F93">
        <w:rPr>
          <w:bCs/>
          <w:sz w:val="28"/>
          <w:szCs w:val="28"/>
        </w:rPr>
        <w:t>2006 № 273-3-РС.</w:t>
      </w:r>
      <w:r w:rsidR="003E0622" w:rsidRPr="006C6F93">
        <w:rPr>
          <w:bCs/>
          <w:sz w:val="28"/>
          <w:szCs w:val="28"/>
        </w:rPr>
        <w:t xml:space="preserve"> </w:t>
      </w:r>
    </w:p>
    <w:p w:rsidR="001A619E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2. </w:t>
      </w:r>
      <w:proofErr w:type="gramStart"/>
      <w:r w:rsidRPr="006C6F93">
        <w:rPr>
          <w:sz w:val="28"/>
          <w:szCs w:val="28"/>
        </w:rPr>
        <w:t xml:space="preserve">Установить, что в ходе исполнения бюджета города Курска </w:t>
      </w:r>
      <w:r w:rsidR="00FC171C">
        <w:rPr>
          <w:sz w:val="28"/>
          <w:szCs w:val="28"/>
        </w:rPr>
        <w:t xml:space="preserve">                  </w:t>
      </w:r>
      <w:r w:rsidRPr="006C6F93">
        <w:rPr>
          <w:sz w:val="28"/>
          <w:szCs w:val="28"/>
        </w:rPr>
        <w:t>в 202</w:t>
      </w:r>
      <w:r w:rsidR="00B70621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году дополнительно к основаниям для внесения изменений в сводную бюджетную роспись бюджета города Курска, </w:t>
      </w:r>
      <w:r w:rsidR="009F7F2B" w:rsidRPr="006C6F93">
        <w:rPr>
          <w:sz w:val="28"/>
          <w:szCs w:val="28"/>
        </w:rPr>
        <w:t>согласно</w:t>
      </w:r>
      <w:r w:rsidR="007B4C86" w:rsidRPr="006C6F93">
        <w:rPr>
          <w:sz w:val="28"/>
          <w:szCs w:val="28"/>
        </w:rPr>
        <w:t xml:space="preserve"> Федерально</w:t>
      </w:r>
      <w:r w:rsidR="00FC171C">
        <w:rPr>
          <w:sz w:val="28"/>
          <w:szCs w:val="28"/>
        </w:rPr>
        <w:t>му</w:t>
      </w:r>
      <w:r w:rsidR="007B4C86" w:rsidRPr="006C6F93">
        <w:rPr>
          <w:sz w:val="28"/>
          <w:szCs w:val="28"/>
        </w:rPr>
        <w:t xml:space="preserve"> закон</w:t>
      </w:r>
      <w:r w:rsidR="00FC171C">
        <w:rPr>
          <w:sz w:val="28"/>
          <w:szCs w:val="28"/>
        </w:rPr>
        <w:t>у</w:t>
      </w:r>
      <w:r w:rsidR="007B4C86" w:rsidRPr="006C6F93">
        <w:rPr>
          <w:sz w:val="28"/>
          <w:szCs w:val="28"/>
        </w:rPr>
        <w:t xml:space="preserve"> от 28</w:t>
      </w:r>
      <w:r w:rsidR="00FC171C">
        <w:rPr>
          <w:sz w:val="28"/>
          <w:szCs w:val="28"/>
        </w:rPr>
        <w:t>.11.</w:t>
      </w:r>
      <w:r w:rsidR="007B4C86" w:rsidRPr="006C6F93">
        <w:rPr>
          <w:sz w:val="28"/>
          <w:szCs w:val="28"/>
        </w:rPr>
        <w:t>2025 № 431-ФЗ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</w:t>
      </w:r>
      <w:proofErr w:type="gramEnd"/>
      <w:r w:rsidR="007B4C86" w:rsidRPr="006C6F93">
        <w:rPr>
          <w:sz w:val="28"/>
          <w:szCs w:val="28"/>
        </w:rPr>
        <w:t>»</w:t>
      </w:r>
      <w:r w:rsidRPr="006C6F93">
        <w:rPr>
          <w:sz w:val="28"/>
          <w:szCs w:val="28"/>
        </w:rPr>
        <w:t xml:space="preserve">, </w:t>
      </w:r>
      <w:proofErr w:type="gramStart"/>
      <w:r w:rsidRPr="006C6F93">
        <w:rPr>
          <w:sz w:val="28"/>
          <w:szCs w:val="28"/>
        </w:rPr>
        <w:t>в соответствии с правовым актом Администрации города Курска в сводную бюджетную роспись бюджета города Курска без внесения изменений в решение</w:t>
      </w:r>
      <w:proofErr w:type="gramEnd"/>
      <w:r w:rsidRPr="006C6F93">
        <w:rPr>
          <w:sz w:val="28"/>
          <w:szCs w:val="28"/>
        </w:rPr>
        <w:t xml:space="preserve"> о бюджете города Курска могут быть внесены изменения:</w:t>
      </w:r>
    </w:p>
    <w:p w:rsidR="001A619E" w:rsidRPr="006C6F93" w:rsidRDefault="001A619E" w:rsidP="006C6F93">
      <w:pPr>
        <w:pStyle w:val="ConsPlusNormal"/>
        <w:ind w:firstLine="709"/>
        <w:jc w:val="both"/>
        <w:outlineLvl w:val="0"/>
        <w:rPr>
          <w:sz w:val="28"/>
          <w:szCs w:val="28"/>
        </w:rPr>
      </w:pPr>
      <w:proofErr w:type="gramStart"/>
      <w:r w:rsidRPr="006C6F93">
        <w:rPr>
          <w:sz w:val="28"/>
          <w:szCs w:val="28"/>
        </w:rPr>
        <w:t>в случае перераспределения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</w:t>
      </w:r>
      <w:r w:rsidR="00C17EE6" w:rsidRPr="006C6F93">
        <w:rPr>
          <w:sz w:val="28"/>
          <w:szCs w:val="28"/>
        </w:rPr>
        <w:t xml:space="preserve"> граждан</w:t>
      </w:r>
      <w:r w:rsidRPr="006C6F93">
        <w:rPr>
          <w:sz w:val="28"/>
          <w:szCs w:val="28"/>
        </w:rPr>
        <w:t>, а также мероприятий, связанных с ликвидацией чрезвычайных ситуаций федерального</w:t>
      </w:r>
      <w:r w:rsidR="00A22B2A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и межрегионального характера и их последствий, направленных на проведение неотложных</w:t>
      </w:r>
      <w:proofErr w:type="gramEnd"/>
      <w:r w:rsidRPr="006C6F93">
        <w:rPr>
          <w:sz w:val="28"/>
          <w:szCs w:val="28"/>
        </w:rPr>
        <w:t xml:space="preserve"> аварийн</w:t>
      </w:r>
      <w:proofErr w:type="gramStart"/>
      <w:r w:rsidRPr="006C6F93">
        <w:rPr>
          <w:sz w:val="28"/>
          <w:szCs w:val="28"/>
        </w:rPr>
        <w:t>о-</w:t>
      </w:r>
      <w:proofErr w:type="gramEnd"/>
      <w:r w:rsidRPr="006C6F93">
        <w:rPr>
          <w:sz w:val="28"/>
          <w:szCs w:val="28"/>
        </w:rPr>
        <w:t xml:space="preserve"> 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</w:t>
      </w:r>
      <w:r w:rsidR="00A22B2A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из иных бюджетов бюджетной системы Российской Федерации), и на цели, определенные Администрацией города Курска;</w:t>
      </w:r>
    </w:p>
    <w:p w:rsidR="001A619E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в случае перераспределения бюджетных ассигнований между видами </w:t>
      </w:r>
      <w:proofErr w:type="gramStart"/>
      <w:r w:rsidRPr="006C6F93">
        <w:rPr>
          <w:sz w:val="28"/>
          <w:szCs w:val="28"/>
        </w:rPr>
        <w:t>источников финансирования дефицита бюджета города Курска</w:t>
      </w:r>
      <w:proofErr w:type="gramEnd"/>
      <w:r w:rsidR="00C908FF">
        <w:rPr>
          <w:sz w:val="28"/>
          <w:szCs w:val="28"/>
        </w:rPr>
        <w:t>.</w:t>
      </w:r>
    </w:p>
    <w:p w:rsidR="009558B4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3</w:t>
      </w:r>
      <w:r w:rsidR="009558B4" w:rsidRPr="006C6F93">
        <w:rPr>
          <w:sz w:val="28"/>
          <w:szCs w:val="28"/>
        </w:rPr>
        <w:t>. Предоставить право Администрации города Курска определить перечень приоритетных расходов бюджета города Курска, подлежащих финансированию в первоочередном порядке.</w:t>
      </w:r>
    </w:p>
    <w:p w:rsidR="009558B4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4</w:t>
      </w:r>
      <w:r w:rsidR="009558B4" w:rsidRPr="006C6F93">
        <w:rPr>
          <w:sz w:val="28"/>
          <w:szCs w:val="28"/>
        </w:rPr>
        <w:t>. Установить, что главные распорядители средств бюджета города Курска по соответствующим кодам классификации расходов бюджетов Российской Федерации выступают в суде от имени муниципального образования «</w:t>
      </w:r>
      <w:r w:rsidR="0064450E" w:rsidRPr="006C6F93">
        <w:rPr>
          <w:sz w:val="28"/>
          <w:szCs w:val="28"/>
        </w:rPr>
        <w:t>городской округ г</w:t>
      </w:r>
      <w:r w:rsidR="009558B4" w:rsidRPr="006C6F93">
        <w:rPr>
          <w:sz w:val="28"/>
          <w:szCs w:val="28"/>
        </w:rPr>
        <w:t>ород Курск» в качестве представителя ответчика по искам к муниципальному образованию, определенным частью 3 статьи 158 Бюджетного кодекса Российской Федерации.</w:t>
      </w:r>
    </w:p>
    <w:p w:rsidR="009558B4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5</w:t>
      </w:r>
      <w:r w:rsidR="009558B4" w:rsidRPr="006C6F93">
        <w:rPr>
          <w:sz w:val="28"/>
          <w:szCs w:val="28"/>
        </w:rPr>
        <w:t xml:space="preserve">. </w:t>
      </w:r>
      <w:proofErr w:type="gramStart"/>
      <w:r w:rsidR="009558B4" w:rsidRPr="006C6F93">
        <w:rPr>
          <w:sz w:val="28"/>
          <w:szCs w:val="28"/>
        </w:rPr>
        <w:t xml:space="preserve">Установить, что правовые акты Администрации города Курска, Контрольно-счетной палаты города Курска и Курского городского </w:t>
      </w:r>
      <w:r w:rsidR="009558B4" w:rsidRPr="006C6F93">
        <w:rPr>
          <w:sz w:val="28"/>
          <w:szCs w:val="28"/>
        </w:rPr>
        <w:lastRenderedPageBreak/>
        <w:t>Собрания, влекущ</w:t>
      </w:r>
      <w:r w:rsidR="009B4DB6" w:rsidRPr="006C6F93">
        <w:rPr>
          <w:sz w:val="28"/>
          <w:szCs w:val="28"/>
        </w:rPr>
        <w:t>ие дополнительные расходы в 202</w:t>
      </w:r>
      <w:r w:rsidR="000A29FF" w:rsidRPr="006C6F93">
        <w:rPr>
          <w:sz w:val="28"/>
          <w:szCs w:val="28"/>
        </w:rPr>
        <w:t>6</w:t>
      </w:r>
      <w:r w:rsidR="009558B4" w:rsidRPr="006C6F93">
        <w:rPr>
          <w:sz w:val="28"/>
          <w:szCs w:val="28"/>
        </w:rPr>
        <w:t xml:space="preserve"> году и в плановом периоде 202</w:t>
      </w:r>
      <w:r w:rsidR="000A29FF" w:rsidRPr="006C6F93">
        <w:rPr>
          <w:sz w:val="28"/>
          <w:szCs w:val="28"/>
        </w:rPr>
        <w:t>7</w:t>
      </w:r>
      <w:r w:rsidR="009558B4" w:rsidRPr="006C6F93">
        <w:rPr>
          <w:sz w:val="28"/>
          <w:szCs w:val="28"/>
        </w:rPr>
        <w:t xml:space="preserve"> и 202</w:t>
      </w:r>
      <w:r w:rsidR="000A29FF" w:rsidRPr="006C6F93">
        <w:rPr>
          <w:sz w:val="28"/>
          <w:szCs w:val="28"/>
        </w:rPr>
        <w:t>8</w:t>
      </w:r>
      <w:r w:rsidR="009558B4" w:rsidRPr="006C6F93">
        <w:rPr>
          <w:sz w:val="28"/>
          <w:szCs w:val="28"/>
        </w:rPr>
        <w:t xml:space="preserve"> годов за счет средств бюджета города Курска, а также сокращающие доходную базу, реализуются и принимаются только в случае внесения соответствующих изменений в настоящее решение.</w:t>
      </w:r>
      <w:proofErr w:type="gramEnd"/>
    </w:p>
    <w:p w:rsidR="009558B4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Правовые акты Администрации города Курска, Контрольно-счетной палаты города Курска и Курского городского Собрания, принятые в 202</w:t>
      </w:r>
      <w:r w:rsidR="000A29FF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году, не обеспеченные источниками финансирования в бюджете города Курска, не подлежат исполнению в 202</w:t>
      </w:r>
      <w:r w:rsidR="000A29FF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году.</w:t>
      </w:r>
    </w:p>
    <w:p w:rsidR="009558B4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6</w:t>
      </w:r>
      <w:r w:rsidR="009558B4" w:rsidRPr="006C6F93">
        <w:rPr>
          <w:sz w:val="28"/>
          <w:szCs w:val="28"/>
        </w:rPr>
        <w:t xml:space="preserve">. Администрации города Курска в соответствии с требованием </w:t>
      </w:r>
      <w:hyperlink r:id="rId29" w:history="1">
        <w:r w:rsidR="009558B4" w:rsidRPr="006C6F93">
          <w:rPr>
            <w:sz w:val="28"/>
            <w:szCs w:val="28"/>
          </w:rPr>
          <w:t>статьи 38.1</w:t>
        </w:r>
      </w:hyperlink>
      <w:r w:rsidR="009558B4" w:rsidRPr="006C6F93">
        <w:rPr>
          <w:sz w:val="28"/>
          <w:szCs w:val="28"/>
        </w:rPr>
        <w:t xml:space="preserve"> Бюджетного кодекса Российской Федерации принять правовой акт, определяющий подведомственность </w:t>
      </w:r>
      <w:proofErr w:type="gramStart"/>
      <w:r w:rsidR="009558B4" w:rsidRPr="006C6F93">
        <w:rPr>
          <w:sz w:val="28"/>
          <w:szCs w:val="28"/>
        </w:rPr>
        <w:t>получателей средств бюджета города Курска</w:t>
      </w:r>
      <w:proofErr w:type="gramEnd"/>
      <w:r w:rsidR="009558B4" w:rsidRPr="006C6F93">
        <w:rPr>
          <w:sz w:val="28"/>
          <w:szCs w:val="28"/>
        </w:rPr>
        <w:t xml:space="preserve"> по главным распорядителям</w:t>
      </w:r>
      <w:r w:rsidR="009D70BD" w:rsidRPr="006C6F93">
        <w:rPr>
          <w:sz w:val="28"/>
          <w:szCs w:val="28"/>
        </w:rPr>
        <w:t xml:space="preserve"> бюджетных средств</w:t>
      </w:r>
      <w:r w:rsidR="009558B4" w:rsidRPr="006C6F93">
        <w:rPr>
          <w:sz w:val="28"/>
          <w:szCs w:val="28"/>
        </w:rPr>
        <w:t>.</w:t>
      </w:r>
    </w:p>
    <w:p w:rsidR="000075FF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7</w:t>
      </w:r>
      <w:r w:rsidR="009558B4" w:rsidRPr="006C6F93">
        <w:rPr>
          <w:sz w:val="28"/>
          <w:szCs w:val="28"/>
        </w:rPr>
        <w:t>. Администрации города Курска предоставлять Курскому городскому Собранию и Контрольно-счетной палате города Курска ежеквартальную информацию о ходе исполнения бюджета города за 202</w:t>
      </w:r>
      <w:r w:rsidR="000A29FF" w:rsidRPr="006C6F93">
        <w:rPr>
          <w:sz w:val="28"/>
          <w:szCs w:val="28"/>
        </w:rPr>
        <w:t>6</w:t>
      </w:r>
      <w:r w:rsidR="009558B4" w:rsidRPr="006C6F93">
        <w:rPr>
          <w:sz w:val="28"/>
          <w:szCs w:val="28"/>
        </w:rPr>
        <w:t xml:space="preserve"> год по установленной Министерством финансов Российской Федерации форме месячной отчетности не позднее 30-го числа месяца, следующего </w:t>
      </w:r>
      <w:proofErr w:type="gramStart"/>
      <w:r w:rsidR="009558B4" w:rsidRPr="006C6F93">
        <w:rPr>
          <w:sz w:val="28"/>
          <w:szCs w:val="28"/>
        </w:rPr>
        <w:t>за</w:t>
      </w:r>
      <w:proofErr w:type="gramEnd"/>
      <w:r w:rsidR="009558B4" w:rsidRPr="006C6F93">
        <w:rPr>
          <w:sz w:val="28"/>
          <w:szCs w:val="28"/>
        </w:rPr>
        <w:t xml:space="preserve"> отчетным.</w:t>
      </w:r>
    </w:p>
    <w:p w:rsidR="00A94E13" w:rsidRPr="006C6F93" w:rsidRDefault="00A94E13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 xml:space="preserve">8. Установить, что безвозмездные поступления </w:t>
      </w:r>
      <w:r w:rsidR="001A3757" w:rsidRPr="006C6F93">
        <w:rPr>
          <w:sz w:val="28"/>
          <w:szCs w:val="28"/>
        </w:rPr>
        <w:t xml:space="preserve">в виде </w:t>
      </w:r>
      <w:r w:rsidRPr="006C6F93">
        <w:rPr>
          <w:sz w:val="28"/>
          <w:szCs w:val="28"/>
        </w:rPr>
        <w:t>добровольных взносов, пожертвований, а также средств</w:t>
      </w:r>
      <w:r w:rsidR="002455F1" w:rsidRPr="006C6F93">
        <w:rPr>
          <w:sz w:val="28"/>
          <w:szCs w:val="28"/>
        </w:rPr>
        <w:t>а</w:t>
      </w:r>
      <w:r w:rsidRPr="006C6F93">
        <w:rPr>
          <w:sz w:val="28"/>
          <w:szCs w:val="28"/>
        </w:rPr>
        <w:t xml:space="preserve"> самообложения граждан, инициативны</w:t>
      </w:r>
      <w:r w:rsidR="001A3757" w:rsidRPr="006C6F93">
        <w:rPr>
          <w:sz w:val="28"/>
          <w:szCs w:val="28"/>
        </w:rPr>
        <w:t>е</w:t>
      </w:r>
      <w:r w:rsidRPr="006C6F93">
        <w:rPr>
          <w:sz w:val="28"/>
          <w:szCs w:val="28"/>
        </w:rPr>
        <w:t xml:space="preserve"> платеж</w:t>
      </w:r>
      <w:r w:rsidR="001A3757" w:rsidRPr="006C6F93">
        <w:rPr>
          <w:sz w:val="28"/>
          <w:szCs w:val="28"/>
        </w:rPr>
        <w:t>и</w:t>
      </w:r>
      <w:r w:rsidRPr="006C6F93">
        <w:rPr>
          <w:sz w:val="28"/>
          <w:szCs w:val="28"/>
        </w:rPr>
        <w:t xml:space="preserve">, </w:t>
      </w:r>
      <w:r w:rsidR="001A3757" w:rsidRPr="006C6F93">
        <w:rPr>
          <w:sz w:val="28"/>
          <w:szCs w:val="28"/>
        </w:rPr>
        <w:t>запланированные</w:t>
      </w:r>
      <w:r w:rsidRPr="006C6F93">
        <w:rPr>
          <w:sz w:val="28"/>
          <w:szCs w:val="28"/>
        </w:rPr>
        <w:t xml:space="preserve"> в</w:t>
      </w:r>
      <w:r w:rsidR="001A3757" w:rsidRPr="006C6F93">
        <w:rPr>
          <w:sz w:val="28"/>
          <w:szCs w:val="28"/>
        </w:rPr>
        <w:t xml:space="preserve"> доходной части</w:t>
      </w:r>
      <w:r w:rsidRPr="006C6F93">
        <w:rPr>
          <w:sz w:val="28"/>
          <w:szCs w:val="28"/>
        </w:rPr>
        <w:t xml:space="preserve"> бюджет</w:t>
      </w:r>
      <w:r w:rsidR="001A3757" w:rsidRPr="006C6F93">
        <w:rPr>
          <w:sz w:val="28"/>
          <w:szCs w:val="28"/>
        </w:rPr>
        <w:t>а</w:t>
      </w:r>
      <w:r w:rsidRPr="006C6F93">
        <w:rPr>
          <w:sz w:val="28"/>
          <w:szCs w:val="28"/>
        </w:rPr>
        <w:t xml:space="preserve"> города Курска, </w:t>
      </w:r>
      <w:r w:rsidR="001A3757" w:rsidRPr="006C6F93">
        <w:rPr>
          <w:sz w:val="28"/>
          <w:szCs w:val="28"/>
        </w:rPr>
        <w:t xml:space="preserve">увязываются с </w:t>
      </w:r>
      <w:r w:rsidRPr="006C6F93">
        <w:rPr>
          <w:sz w:val="28"/>
          <w:szCs w:val="28"/>
        </w:rPr>
        <w:t>расход</w:t>
      </w:r>
      <w:r w:rsidR="001A3757" w:rsidRPr="006C6F93">
        <w:rPr>
          <w:sz w:val="28"/>
          <w:szCs w:val="28"/>
        </w:rPr>
        <w:t>ной частью бюджета по</w:t>
      </w:r>
      <w:r w:rsidR="005E7EDE" w:rsidRPr="006C6F93">
        <w:rPr>
          <w:sz w:val="28"/>
          <w:szCs w:val="28"/>
        </w:rPr>
        <w:t xml:space="preserve"> соответствующим кодам</w:t>
      </w:r>
      <w:r w:rsidR="001A3757" w:rsidRPr="006C6F93">
        <w:rPr>
          <w:sz w:val="28"/>
          <w:szCs w:val="28"/>
        </w:rPr>
        <w:t xml:space="preserve"> бюджетной классификации</w:t>
      </w:r>
      <w:r w:rsidRPr="006C6F93">
        <w:rPr>
          <w:sz w:val="28"/>
          <w:szCs w:val="28"/>
        </w:rPr>
        <w:t xml:space="preserve"> </w:t>
      </w:r>
      <w:r w:rsidR="005E7EDE" w:rsidRPr="006C6F93">
        <w:rPr>
          <w:sz w:val="28"/>
          <w:szCs w:val="28"/>
        </w:rPr>
        <w:t>согласно</w:t>
      </w:r>
      <w:r w:rsidRPr="006C6F93">
        <w:rPr>
          <w:sz w:val="28"/>
          <w:szCs w:val="28"/>
        </w:rPr>
        <w:t xml:space="preserve"> их целев</w:t>
      </w:r>
      <w:r w:rsidR="005E7EDE" w:rsidRPr="006C6F93">
        <w:rPr>
          <w:sz w:val="28"/>
          <w:szCs w:val="28"/>
        </w:rPr>
        <w:t>о</w:t>
      </w:r>
      <w:r w:rsidRPr="006C6F93">
        <w:rPr>
          <w:sz w:val="28"/>
          <w:szCs w:val="28"/>
        </w:rPr>
        <w:t>м</w:t>
      </w:r>
      <w:r w:rsidR="005E7EDE" w:rsidRPr="006C6F93">
        <w:rPr>
          <w:sz w:val="28"/>
          <w:szCs w:val="28"/>
        </w:rPr>
        <w:t>у</w:t>
      </w:r>
      <w:r w:rsidRPr="006C6F93">
        <w:rPr>
          <w:sz w:val="28"/>
          <w:szCs w:val="28"/>
        </w:rPr>
        <w:t xml:space="preserve"> назначени</w:t>
      </w:r>
      <w:r w:rsidR="005E7EDE" w:rsidRPr="006C6F93">
        <w:rPr>
          <w:sz w:val="28"/>
          <w:szCs w:val="28"/>
        </w:rPr>
        <w:t>ю</w:t>
      </w:r>
      <w:r w:rsidR="0053251E" w:rsidRPr="006C6F93">
        <w:rPr>
          <w:sz w:val="28"/>
          <w:szCs w:val="28"/>
        </w:rPr>
        <w:t>,</w:t>
      </w:r>
      <w:r w:rsidR="00232B81" w:rsidRPr="006C6F93">
        <w:rPr>
          <w:sz w:val="28"/>
          <w:szCs w:val="28"/>
        </w:rPr>
        <w:t xml:space="preserve"> </w:t>
      </w:r>
      <w:r w:rsidR="005E7EDE" w:rsidRPr="006C6F93">
        <w:rPr>
          <w:sz w:val="28"/>
          <w:szCs w:val="28"/>
        </w:rPr>
        <w:t xml:space="preserve">установленному </w:t>
      </w:r>
      <w:r w:rsidR="00232B81" w:rsidRPr="006C6F93">
        <w:rPr>
          <w:sz w:val="28"/>
          <w:szCs w:val="28"/>
        </w:rPr>
        <w:t>договорами</w:t>
      </w:r>
      <w:r w:rsidR="001A3757" w:rsidRPr="006C6F93">
        <w:rPr>
          <w:sz w:val="28"/>
          <w:szCs w:val="28"/>
        </w:rPr>
        <w:t>,</w:t>
      </w:r>
      <w:r w:rsidR="00232B81" w:rsidRPr="006C6F93">
        <w:rPr>
          <w:sz w:val="28"/>
          <w:szCs w:val="28"/>
        </w:rPr>
        <w:t xml:space="preserve"> соглашениями, решениями собраний граждан</w:t>
      </w:r>
      <w:r w:rsidR="001A3757" w:rsidRPr="006C6F93">
        <w:rPr>
          <w:sz w:val="28"/>
          <w:szCs w:val="28"/>
        </w:rPr>
        <w:t xml:space="preserve">, </w:t>
      </w:r>
      <w:r w:rsidR="00232B81" w:rsidRPr="006C6F93">
        <w:rPr>
          <w:sz w:val="28"/>
          <w:szCs w:val="28"/>
        </w:rPr>
        <w:t>иными документами</w:t>
      </w:r>
      <w:r w:rsidR="005E7EDE" w:rsidRPr="006C6F93">
        <w:rPr>
          <w:sz w:val="28"/>
          <w:szCs w:val="28"/>
        </w:rPr>
        <w:t>, подтверждающими целевое назначение указанных средств</w:t>
      </w:r>
      <w:r w:rsidR="00232B81" w:rsidRPr="006C6F93">
        <w:rPr>
          <w:sz w:val="28"/>
          <w:szCs w:val="28"/>
        </w:rPr>
        <w:t>.</w:t>
      </w:r>
    </w:p>
    <w:p w:rsidR="009558B4" w:rsidRPr="006C6F93" w:rsidRDefault="00232B8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9</w:t>
      </w:r>
      <w:r w:rsidR="009558B4" w:rsidRPr="006C6F93">
        <w:rPr>
          <w:sz w:val="28"/>
          <w:szCs w:val="28"/>
        </w:rPr>
        <w:t xml:space="preserve">. Установить, что безвозмездные поступления муниципальным казенным учреждениям от физических и юридических лиц, имеющие целевое назначение, поступившие </w:t>
      </w:r>
      <w:r w:rsidR="00A22B2A" w:rsidRPr="006C6F93">
        <w:rPr>
          <w:sz w:val="28"/>
          <w:szCs w:val="28"/>
        </w:rPr>
        <w:t xml:space="preserve"> </w:t>
      </w:r>
      <w:r w:rsidR="009558B4" w:rsidRPr="006C6F93">
        <w:rPr>
          <w:sz w:val="28"/>
          <w:szCs w:val="28"/>
        </w:rPr>
        <w:t>в бюджет города Курска сверх бюджетных ассигнований, утвержденных настоящим решением, направляются на увеличение расходов согласно</w:t>
      </w:r>
      <w:r w:rsidR="00A22B2A" w:rsidRPr="006C6F93">
        <w:rPr>
          <w:sz w:val="28"/>
          <w:szCs w:val="28"/>
        </w:rPr>
        <w:t xml:space="preserve"> </w:t>
      </w:r>
      <w:r w:rsidR="009558B4" w:rsidRPr="006C6F93">
        <w:rPr>
          <w:sz w:val="28"/>
          <w:szCs w:val="28"/>
        </w:rPr>
        <w:t>их целевому назначению путем внесения изменений в сводную бюджетную роспись без внесения изменений в настоящее решение.</w:t>
      </w:r>
    </w:p>
    <w:p w:rsidR="009558B4" w:rsidRPr="006C6F93" w:rsidRDefault="002455F1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10</w:t>
      </w:r>
      <w:r w:rsidR="009558B4" w:rsidRPr="006C6F93">
        <w:rPr>
          <w:sz w:val="28"/>
          <w:szCs w:val="28"/>
        </w:rPr>
        <w:t>. Установить, что главные распорядители  и  получатели  бюджетных сре</w:t>
      </w:r>
      <w:proofErr w:type="gramStart"/>
      <w:r w:rsidR="009558B4" w:rsidRPr="006C6F93">
        <w:rPr>
          <w:sz w:val="28"/>
          <w:szCs w:val="28"/>
        </w:rPr>
        <w:t>дств пр</w:t>
      </w:r>
      <w:proofErr w:type="gramEnd"/>
      <w:r w:rsidR="009558B4" w:rsidRPr="006C6F93">
        <w:rPr>
          <w:sz w:val="28"/>
          <w:szCs w:val="28"/>
        </w:rPr>
        <w:t>и заключении муниципальных контрактов (договоров) на поставку товаров (работ, услуг) вправе предусматривать авансовые платежи в установленном Администрацией города Курска порядке.</w:t>
      </w:r>
    </w:p>
    <w:p w:rsidR="00BC4765" w:rsidRPr="006C6F93" w:rsidRDefault="007405AC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1</w:t>
      </w:r>
      <w:r w:rsidR="002455F1" w:rsidRPr="006C6F93">
        <w:rPr>
          <w:sz w:val="28"/>
          <w:szCs w:val="28"/>
        </w:rPr>
        <w:t>1</w:t>
      </w:r>
      <w:r w:rsidR="00BC4765" w:rsidRPr="006C6F93">
        <w:rPr>
          <w:sz w:val="28"/>
          <w:szCs w:val="28"/>
        </w:rPr>
        <w:t xml:space="preserve">. </w:t>
      </w:r>
      <w:proofErr w:type="gramStart"/>
      <w:r w:rsidR="00BC4765" w:rsidRPr="006C6F93">
        <w:rPr>
          <w:sz w:val="28"/>
          <w:szCs w:val="28"/>
        </w:rPr>
        <w:t xml:space="preserve">Установить, что в соответствии со </w:t>
      </w:r>
      <w:hyperlink r:id="rId30" w:history="1">
        <w:r w:rsidR="00BC4765" w:rsidRPr="006C6F93">
          <w:rPr>
            <w:sz w:val="28"/>
            <w:szCs w:val="28"/>
          </w:rPr>
          <w:t>статьями 16.6</w:t>
        </w:r>
      </w:hyperlink>
      <w:r w:rsidR="00BC4765" w:rsidRPr="006C6F93">
        <w:rPr>
          <w:sz w:val="28"/>
          <w:szCs w:val="28"/>
        </w:rPr>
        <w:t xml:space="preserve">, </w:t>
      </w:r>
      <w:hyperlink r:id="rId31" w:history="1">
        <w:r w:rsidR="00BC4765" w:rsidRPr="006C6F93">
          <w:rPr>
            <w:sz w:val="28"/>
            <w:szCs w:val="28"/>
          </w:rPr>
          <w:t>75.1</w:t>
        </w:r>
      </w:hyperlink>
      <w:r w:rsidR="00BC4765" w:rsidRPr="006C6F93">
        <w:rPr>
          <w:sz w:val="28"/>
          <w:szCs w:val="28"/>
        </w:rPr>
        <w:t xml:space="preserve">, </w:t>
      </w:r>
      <w:hyperlink r:id="rId32" w:history="1">
        <w:r w:rsidR="00BC4765" w:rsidRPr="006C6F93">
          <w:rPr>
            <w:sz w:val="28"/>
            <w:szCs w:val="28"/>
          </w:rPr>
          <w:t>78.2</w:t>
        </w:r>
      </w:hyperlink>
      <w:r w:rsidR="00BC4765" w:rsidRPr="006C6F93">
        <w:rPr>
          <w:sz w:val="28"/>
          <w:szCs w:val="28"/>
        </w:rPr>
        <w:t xml:space="preserve"> Федерального закона от 10.01.2002 № 7-ФЗ «Об охране окружающей среды» денежные средства от доходов, поступающих в бюджет города </w:t>
      </w:r>
      <w:r w:rsidR="00CD3C3F" w:rsidRPr="006C6F93">
        <w:rPr>
          <w:sz w:val="28"/>
          <w:szCs w:val="28"/>
        </w:rPr>
        <w:t xml:space="preserve"> </w:t>
      </w:r>
      <w:r w:rsidR="00BC4765" w:rsidRPr="006C6F93">
        <w:rPr>
          <w:sz w:val="28"/>
          <w:szCs w:val="28"/>
        </w:rPr>
        <w:t>от платы</w:t>
      </w:r>
      <w:r w:rsidR="00A22B2A" w:rsidRPr="006C6F93">
        <w:rPr>
          <w:sz w:val="28"/>
          <w:szCs w:val="28"/>
        </w:rPr>
        <w:t xml:space="preserve"> </w:t>
      </w:r>
      <w:r w:rsidR="00BC4765" w:rsidRPr="006C6F93">
        <w:rPr>
          <w:sz w:val="28"/>
          <w:szCs w:val="28"/>
        </w:rPr>
        <w:t>за негативное в</w:t>
      </w:r>
      <w:r w:rsidR="00CD3C3F" w:rsidRPr="006C6F93">
        <w:rPr>
          <w:sz w:val="28"/>
          <w:szCs w:val="28"/>
        </w:rPr>
        <w:t xml:space="preserve">оздействие на окружающую среду, </w:t>
      </w:r>
      <w:r w:rsidR="00BC4765" w:rsidRPr="006C6F93">
        <w:rPr>
          <w:sz w:val="28"/>
          <w:szCs w:val="28"/>
        </w:rPr>
        <w:t>от административных штрафов за административные правонарушения</w:t>
      </w:r>
      <w:r w:rsidR="00CD3C3F" w:rsidRPr="006C6F93">
        <w:rPr>
          <w:sz w:val="28"/>
          <w:szCs w:val="28"/>
        </w:rPr>
        <w:t xml:space="preserve"> </w:t>
      </w:r>
      <w:r w:rsidR="00BC4765" w:rsidRPr="006C6F93">
        <w:rPr>
          <w:sz w:val="28"/>
          <w:szCs w:val="28"/>
        </w:rPr>
        <w:t xml:space="preserve">в области охраны окружающей среды и природопользования, от платежей по искам о возмещении вреда, причиненного окружающей среде </w:t>
      </w:r>
      <w:r w:rsidR="00BC4765" w:rsidRPr="006C6F93">
        <w:rPr>
          <w:sz w:val="28"/>
          <w:szCs w:val="28"/>
        </w:rPr>
        <w:lastRenderedPageBreak/>
        <w:t>вследствие нарушений обязательных</w:t>
      </w:r>
      <w:proofErr w:type="gramEnd"/>
      <w:r w:rsidR="00BC4765" w:rsidRPr="006C6F93">
        <w:rPr>
          <w:sz w:val="28"/>
          <w:szCs w:val="28"/>
        </w:rPr>
        <w:t xml:space="preserve">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подлежат расходованию</w:t>
      </w:r>
      <w:r w:rsidR="00A22B2A" w:rsidRPr="006C6F93">
        <w:rPr>
          <w:sz w:val="28"/>
          <w:szCs w:val="28"/>
        </w:rPr>
        <w:t xml:space="preserve"> </w:t>
      </w:r>
      <w:r w:rsidR="00BC4765" w:rsidRPr="006C6F93">
        <w:rPr>
          <w:sz w:val="28"/>
          <w:szCs w:val="28"/>
        </w:rPr>
        <w:t xml:space="preserve"> на реализацию мероприятий, указанных в </w:t>
      </w:r>
      <w:hyperlink r:id="rId33" w:history="1">
        <w:r w:rsidR="00BC4765" w:rsidRPr="006C6F93">
          <w:rPr>
            <w:sz w:val="28"/>
            <w:szCs w:val="28"/>
          </w:rPr>
          <w:t>пункте 1 статьи 16.6</w:t>
        </w:r>
      </w:hyperlink>
      <w:r w:rsidR="00BC4765" w:rsidRPr="006C6F93">
        <w:rPr>
          <w:sz w:val="28"/>
          <w:szCs w:val="28"/>
        </w:rPr>
        <w:t xml:space="preserve">, </w:t>
      </w:r>
      <w:hyperlink r:id="rId34" w:history="1">
        <w:r w:rsidR="00BC4765" w:rsidRPr="006C6F93">
          <w:rPr>
            <w:sz w:val="28"/>
            <w:szCs w:val="28"/>
          </w:rPr>
          <w:t>пункте 1 статьи 75.1</w:t>
        </w:r>
      </w:hyperlink>
      <w:r w:rsidR="00BC4765" w:rsidRPr="006C6F93">
        <w:rPr>
          <w:sz w:val="28"/>
          <w:szCs w:val="28"/>
        </w:rPr>
        <w:t xml:space="preserve"> и </w:t>
      </w:r>
      <w:hyperlink r:id="rId35" w:history="1">
        <w:r w:rsidR="00BC4765" w:rsidRPr="006C6F93">
          <w:rPr>
            <w:sz w:val="28"/>
            <w:szCs w:val="28"/>
          </w:rPr>
          <w:t>пункте 1 статьи 78.2</w:t>
        </w:r>
      </w:hyperlink>
      <w:r w:rsidR="00BC4765" w:rsidRPr="006C6F93">
        <w:rPr>
          <w:sz w:val="28"/>
          <w:szCs w:val="28"/>
        </w:rPr>
        <w:t xml:space="preserve"> Федерального закона от 10.01.2002 №7-ФЗ «Об охране окружающей среды».</w:t>
      </w:r>
    </w:p>
    <w:p w:rsidR="001A619E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1A619E" w:rsidRPr="006C6F93" w:rsidRDefault="001A619E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6C6F93">
        <w:rPr>
          <w:bCs/>
          <w:sz w:val="28"/>
          <w:szCs w:val="28"/>
        </w:rPr>
        <w:t xml:space="preserve">Статья </w:t>
      </w:r>
      <w:r w:rsidR="007432EF" w:rsidRPr="006C6F93">
        <w:rPr>
          <w:bCs/>
          <w:sz w:val="28"/>
          <w:szCs w:val="28"/>
        </w:rPr>
        <w:t>9</w:t>
      </w:r>
      <w:r w:rsidRPr="006C6F93">
        <w:rPr>
          <w:bCs/>
          <w:sz w:val="28"/>
          <w:szCs w:val="28"/>
        </w:rPr>
        <w:t xml:space="preserve">. Вступление в силу настоящего </w:t>
      </w:r>
      <w:r w:rsidR="006E628D" w:rsidRPr="006C6F93">
        <w:rPr>
          <w:bCs/>
          <w:sz w:val="28"/>
          <w:szCs w:val="28"/>
        </w:rPr>
        <w:t>решения</w:t>
      </w:r>
    </w:p>
    <w:p w:rsidR="002C5648" w:rsidRPr="006C6F93" w:rsidRDefault="002C564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1A619E" w:rsidRPr="006C6F93" w:rsidRDefault="009558B4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C6F93">
        <w:rPr>
          <w:sz w:val="28"/>
          <w:szCs w:val="28"/>
        </w:rPr>
        <w:t>Решение вступает в силу с 1 января 202</w:t>
      </w:r>
      <w:r w:rsidR="006E628D" w:rsidRPr="006C6F93">
        <w:rPr>
          <w:sz w:val="28"/>
          <w:szCs w:val="28"/>
        </w:rPr>
        <w:t>6</w:t>
      </w:r>
      <w:r w:rsidRPr="006C6F93">
        <w:rPr>
          <w:sz w:val="28"/>
          <w:szCs w:val="28"/>
        </w:rPr>
        <w:t xml:space="preserve"> года и подлежит официальному опубликованию</w:t>
      </w:r>
      <w:r w:rsidR="000C3285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>в средствах массовой информации</w:t>
      </w:r>
      <w:r w:rsidR="006E628D" w:rsidRPr="006C6F93">
        <w:rPr>
          <w:sz w:val="28"/>
          <w:szCs w:val="28"/>
        </w:rPr>
        <w:t xml:space="preserve"> </w:t>
      </w:r>
      <w:r w:rsidRPr="006C6F93">
        <w:rPr>
          <w:sz w:val="28"/>
          <w:szCs w:val="28"/>
        </w:rPr>
        <w:t xml:space="preserve">в соответствии с требованиями </w:t>
      </w:r>
      <w:hyperlink r:id="rId36" w:history="1">
        <w:r w:rsidRPr="006C6F93">
          <w:rPr>
            <w:sz w:val="28"/>
            <w:szCs w:val="28"/>
          </w:rPr>
          <w:t>статей 5</w:t>
        </w:r>
      </w:hyperlink>
      <w:r w:rsidRPr="006C6F93">
        <w:rPr>
          <w:sz w:val="28"/>
          <w:szCs w:val="28"/>
        </w:rPr>
        <w:t xml:space="preserve"> и </w:t>
      </w:r>
      <w:hyperlink r:id="rId37" w:history="1">
        <w:r w:rsidRPr="006C6F93">
          <w:rPr>
            <w:sz w:val="28"/>
            <w:szCs w:val="28"/>
          </w:rPr>
          <w:t>36</w:t>
        </w:r>
      </w:hyperlink>
      <w:r w:rsidRPr="006C6F93">
        <w:rPr>
          <w:sz w:val="28"/>
          <w:szCs w:val="28"/>
        </w:rPr>
        <w:t xml:space="preserve"> Бюджетного кодекса Российской Федерации.</w:t>
      </w:r>
    </w:p>
    <w:p w:rsidR="00BC4F32" w:rsidRPr="006C6F93" w:rsidRDefault="00BC4F32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C4F32" w:rsidRPr="006C6F93" w:rsidRDefault="00BC4F32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5648" w:rsidRPr="006C6F93" w:rsidRDefault="002C5648" w:rsidP="006C6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C6F93" w:rsidRPr="000D2D1D" w:rsidRDefault="006C6F93" w:rsidP="006C6F9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C6F93" w:rsidRPr="000D2D1D" w:rsidRDefault="006C6F93" w:rsidP="006C6F9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7"/>
        <w:gridCol w:w="1948"/>
      </w:tblGrid>
      <w:tr w:rsidR="006C6F93" w:rsidRPr="000D2D1D" w:rsidTr="00DD6A10"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Глава города Курска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Е.Н. Маслов</w:t>
            </w:r>
          </w:p>
        </w:tc>
      </w:tr>
      <w:tr w:rsidR="006C6F93" w:rsidRPr="000D2D1D" w:rsidTr="00DD6A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38" w:type="dxa"/>
            <w:shd w:val="clear" w:color="auto" w:fill="auto"/>
          </w:tcPr>
          <w:p w:rsidR="006C6F93" w:rsidRPr="000D2D1D" w:rsidRDefault="006C6F93" w:rsidP="00DD6A10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Председатель </w:t>
            </w:r>
            <w:proofErr w:type="gramStart"/>
            <w:r w:rsidRPr="000D2D1D">
              <w:rPr>
                <w:rFonts w:eastAsia="Calibri"/>
                <w:sz w:val="28"/>
                <w:szCs w:val="28"/>
              </w:rPr>
              <w:t>Курского</w:t>
            </w:r>
            <w:proofErr w:type="gramEnd"/>
          </w:p>
          <w:p w:rsidR="006C6F93" w:rsidRPr="000D2D1D" w:rsidRDefault="006C6F93" w:rsidP="00DD6A10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городского Собрания</w:t>
            </w:r>
          </w:p>
        </w:tc>
        <w:tc>
          <w:tcPr>
            <w:tcW w:w="1948" w:type="dxa"/>
            <w:shd w:val="clear" w:color="auto" w:fill="auto"/>
          </w:tcPr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6C6F93" w:rsidRPr="000D2D1D" w:rsidRDefault="006C6F93" w:rsidP="00DD6A10">
            <w:pPr>
              <w:widowControl w:val="0"/>
              <w:tabs>
                <w:tab w:val="left" w:pos="4449"/>
              </w:tabs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В. В. Токарев</w:t>
            </w:r>
          </w:p>
        </w:tc>
      </w:tr>
    </w:tbl>
    <w:p w:rsidR="006C6F93" w:rsidRPr="000D2D1D" w:rsidRDefault="006C6F93" w:rsidP="006C6F93">
      <w:pPr>
        <w:spacing w:after="0" w:line="240" w:lineRule="auto"/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CD2E40" w:rsidRPr="006C6F93" w:rsidRDefault="00CD2E40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FF0F7B" w:rsidRPr="006C6F93" w:rsidRDefault="00FF0F7B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FF0F7B" w:rsidRPr="006C6F93" w:rsidRDefault="00FF0F7B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FF0F7B" w:rsidRPr="006C6F93" w:rsidRDefault="00FF0F7B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FF0F7B" w:rsidRPr="006C6F93" w:rsidRDefault="00FF0F7B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FF0F7B" w:rsidRPr="006C6F93" w:rsidRDefault="00FF0F7B" w:rsidP="006C6F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sectPr w:rsidR="00FF0F7B" w:rsidRPr="006C6F93" w:rsidSect="006C6F93">
      <w:headerReference w:type="default" r:id="rId38"/>
      <w:pgSz w:w="11905" w:h="16838"/>
      <w:pgMar w:top="1134" w:right="851" w:bottom="1134" w:left="1985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F9" w:rsidRDefault="001219F9" w:rsidP="009221AA">
      <w:pPr>
        <w:spacing w:after="0" w:line="240" w:lineRule="auto"/>
      </w:pPr>
      <w:r>
        <w:separator/>
      </w:r>
    </w:p>
  </w:endnote>
  <w:endnote w:type="continuationSeparator" w:id="0">
    <w:p w:rsidR="001219F9" w:rsidRDefault="001219F9" w:rsidP="0092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F9" w:rsidRDefault="001219F9" w:rsidP="009221AA">
      <w:pPr>
        <w:spacing w:after="0" w:line="240" w:lineRule="auto"/>
      </w:pPr>
      <w:r>
        <w:separator/>
      </w:r>
    </w:p>
  </w:footnote>
  <w:footnote w:type="continuationSeparator" w:id="0">
    <w:p w:rsidR="001219F9" w:rsidRDefault="001219F9" w:rsidP="00922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8532"/>
      <w:docPartObj>
        <w:docPartGallery w:val="Page Numbers (Top of Page)"/>
        <w:docPartUnique/>
      </w:docPartObj>
    </w:sdtPr>
    <w:sdtEndPr/>
    <w:sdtContent>
      <w:p w:rsidR="00C81D57" w:rsidRDefault="00C81D57">
        <w:pPr>
          <w:pStyle w:val="a8"/>
          <w:jc w:val="center"/>
        </w:pPr>
      </w:p>
      <w:p w:rsidR="00C81D57" w:rsidRDefault="00C81D57">
        <w:pPr>
          <w:pStyle w:val="a8"/>
          <w:jc w:val="center"/>
        </w:pPr>
      </w:p>
      <w:p w:rsidR="00C81D57" w:rsidRDefault="00471F6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D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1D57" w:rsidRDefault="00C81D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813"/>
    <w:multiLevelType w:val="multilevel"/>
    <w:tmpl w:val="DD2681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">
    <w:nsid w:val="08CB0257"/>
    <w:multiLevelType w:val="multilevel"/>
    <w:tmpl w:val="CF0C90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0DC32A7D"/>
    <w:multiLevelType w:val="hybridMultilevel"/>
    <w:tmpl w:val="C8B2DA36"/>
    <w:lvl w:ilvl="0" w:tplc="66DEDA2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0D72C0F"/>
    <w:multiLevelType w:val="multilevel"/>
    <w:tmpl w:val="D45EB4A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3"/>
        </w:tabs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07"/>
        </w:tabs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31536C94"/>
    <w:multiLevelType w:val="multilevel"/>
    <w:tmpl w:val="61FA33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35F3728B"/>
    <w:multiLevelType w:val="multilevel"/>
    <w:tmpl w:val="0FF0A8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D9100A7"/>
    <w:multiLevelType w:val="multilevel"/>
    <w:tmpl w:val="6C962F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60A324E8"/>
    <w:multiLevelType w:val="multilevel"/>
    <w:tmpl w:val="27A085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66C447DC"/>
    <w:multiLevelType w:val="multilevel"/>
    <w:tmpl w:val="0D3295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9"/>
        </w:tabs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7"/>
        </w:tabs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6A370D9D"/>
    <w:multiLevelType w:val="multilevel"/>
    <w:tmpl w:val="D2FEE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BF"/>
    <w:rsid w:val="0000029F"/>
    <w:rsid w:val="0000326A"/>
    <w:rsid w:val="00003435"/>
    <w:rsid w:val="000074C6"/>
    <w:rsid w:val="000075FF"/>
    <w:rsid w:val="00014C1E"/>
    <w:rsid w:val="000173C1"/>
    <w:rsid w:val="000217C4"/>
    <w:rsid w:val="00025140"/>
    <w:rsid w:val="0002525D"/>
    <w:rsid w:val="00033563"/>
    <w:rsid w:val="0003616C"/>
    <w:rsid w:val="00044849"/>
    <w:rsid w:val="00045B7B"/>
    <w:rsid w:val="00052201"/>
    <w:rsid w:val="00054AA1"/>
    <w:rsid w:val="00057B9E"/>
    <w:rsid w:val="00067E1B"/>
    <w:rsid w:val="00070899"/>
    <w:rsid w:val="00074CC0"/>
    <w:rsid w:val="000750AC"/>
    <w:rsid w:val="0007717E"/>
    <w:rsid w:val="0008004D"/>
    <w:rsid w:val="0008187E"/>
    <w:rsid w:val="00082367"/>
    <w:rsid w:val="00083A48"/>
    <w:rsid w:val="00090BC7"/>
    <w:rsid w:val="00095A6F"/>
    <w:rsid w:val="000A1650"/>
    <w:rsid w:val="000A27FC"/>
    <w:rsid w:val="000A29FF"/>
    <w:rsid w:val="000A4CA5"/>
    <w:rsid w:val="000A5190"/>
    <w:rsid w:val="000B148B"/>
    <w:rsid w:val="000B5C14"/>
    <w:rsid w:val="000C2713"/>
    <w:rsid w:val="000C3285"/>
    <w:rsid w:val="000C5CB3"/>
    <w:rsid w:val="000D19C9"/>
    <w:rsid w:val="000D4B74"/>
    <w:rsid w:val="000E038B"/>
    <w:rsid w:val="000E3B60"/>
    <w:rsid w:val="000E40F6"/>
    <w:rsid w:val="000E6FF0"/>
    <w:rsid w:val="000F14B8"/>
    <w:rsid w:val="000F4E66"/>
    <w:rsid w:val="000F5084"/>
    <w:rsid w:val="000F5F27"/>
    <w:rsid w:val="00102407"/>
    <w:rsid w:val="001024F0"/>
    <w:rsid w:val="00102A20"/>
    <w:rsid w:val="00111478"/>
    <w:rsid w:val="00113799"/>
    <w:rsid w:val="00114650"/>
    <w:rsid w:val="001219F9"/>
    <w:rsid w:val="00123070"/>
    <w:rsid w:val="00127C05"/>
    <w:rsid w:val="001300E5"/>
    <w:rsid w:val="001306F8"/>
    <w:rsid w:val="00131187"/>
    <w:rsid w:val="00134C27"/>
    <w:rsid w:val="00137724"/>
    <w:rsid w:val="00142AC3"/>
    <w:rsid w:val="001443C7"/>
    <w:rsid w:val="001446CA"/>
    <w:rsid w:val="00145886"/>
    <w:rsid w:val="001467A8"/>
    <w:rsid w:val="001502F9"/>
    <w:rsid w:val="00155AF1"/>
    <w:rsid w:val="00165031"/>
    <w:rsid w:val="0017390D"/>
    <w:rsid w:val="0017574A"/>
    <w:rsid w:val="0017599F"/>
    <w:rsid w:val="00180FDE"/>
    <w:rsid w:val="00182450"/>
    <w:rsid w:val="00184BA3"/>
    <w:rsid w:val="0018573B"/>
    <w:rsid w:val="00194736"/>
    <w:rsid w:val="001A090C"/>
    <w:rsid w:val="001A2585"/>
    <w:rsid w:val="001A3757"/>
    <w:rsid w:val="001A619E"/>
    <w:rsid w:val="001A630F"/>
    <w:rsid w:val="001B4CB1"/>
    <w:rsid w:val="001D578E"/>
    <w:rsid w:val="001E2523"/>
    <w:rsid w:val="001E3CDD"/>
    <w:rsid w:val="001E7685"/>
    <w:rsid w:val="001E778A"/>
    <w:rsid w:val="001E7850"/>
    <w:rsid w:val="001F2A8E"/>
    <w:rsid w:val="001F391F"/>
    <w:rsid w:val="001F5707"/>
    <w:rsid w:val="00202F33"/>
    <w:rsid w:val="00205C81"/>
    <w:rsid w:val="00212013"/>
    <w:rsid w:val="002130DE"/>
    <w:rsid w:val="00213EF6"/>
    <w:rsid w:val="00215118"/>
    <w:rsid w:val="00215FDA"/>
    <w:rsid w:val="00217628"/>
    <w:rsid w:val="00226B4A"/>
    <w:rsid w:val="00232B81"/>
    <w:rsid w:val="00233F93"/>
    <w:rsid w:val="00237E34"/>
    <w:rsid w:val="002455F1"/>
    <w:rsid w:val="00246874"/>
    <w:rsid w:val="0025381C"/>
    <w:rsid w:val="00256195"/>
    <w:rsid w:val="002623F7"/>
    <w:rsid w:val="00264C29"/>
    <w:rsid w:val="002701A8"/>
    <w:rsid w:val="00271414"/>
    <w:rsid w:val="00273DBA"/>
    <w:rsid w:val="0027692F"/>
    <w:rsid w:val="00276A73"/>
    <w:rsid w:val="002829D8"/>
    <w:rsid w:val="00283B70"/>
    <w:rsid w:val="00293EC4"/>
    <w:rsid w:val="00295B5C"/>
    <w:rsid w:val="0029697C"/>
    <w:rsid w:val="002A2B4C"/>
    <w:rsid w:val="002A4695"/>
    <w:rsid w:val="002A6AC6"/>
    <w:rsid w:val="002B3C8F"/>
    <w:rsid w:val="002B4A96"/>
    <w:rsid w:val="002B5338"/>
    <w:rsid w:val="002C5648"/>
    <w:rsid w:val="002C6A01"/>
    <w:rsid w:val="002C7120"/>
    <w:rsid w:val="002D3BEE"/>
    <w:rsid w:val="002E0061"/>
    <w:rsid w:val="002E47F8"/>
    <w:rsid w:val="002E4C6E"/>
    <w:rsid w:val="002E739F"/>
    <w:rsid w:val="002F6C53"/>
    <w:rsid w:val="003014CD"/>
    <w:rsid w:val="00303B2A"/>
    <w:rsid w:val="00303F4B"/>
    <w:rsid w:val="00306F55"/>
    <w:rsid w:val="00316C0A"/>
    <w:rsid w:val="00322C03"/>
    <w:rsid w:val="0032328A"/>
    <w:rsid w:val="0032331D"/>
    <w:rsid w:val="003338B6"/>
    <w:rsid w:val="00335648"/>
    <w:rsid w:val="00341684"/>
    <w:rsid w:val="00342E7C"/>
    <w:rsid w:val="00342E89"/>
    <w:rsid w:val="00343519"/>
    <w:rsid w:val="00343DBB"/>
    <w:rsid w:val="003514EC"/>
    <w:rsid w:val="00351D6A"/>
    <w:rsid w:val="00352D2B"/>
    <w:rsid w:val="00360EDB"/>
    <w:rsid w:val="00362E9B"/>
    <w:rsid w:val="003633E8"/>
    <w:rsid w:val="00366312"/>
    <w:rsid w:val="003667A1"/>
    <w:rsid w:val="003724C4"/>
    <w:rsid w:val="00372964"/>
    <w:rsid w:val="00385764"/>
    <w:rsid w:val="00385C50"/>
    <w:rsid w:val="00393183"/>
    <w:rsid w:val="003975F5"/>
    <w:rsid w:val="00397877"/>
    <w:rsid w:val="003A4604"/>
    <w:rsid w:val="003B0E32"/>
    <w:rsid w:val="003C1837"/>
    <w:rsid w:val="003C4BE8"/>
    <w:rsid w:val="003C75D5"/>
    <w:rsid w:val="003D016E"/>
    <w:rsid w:val="003D0220"/>
    <w:rsid w:val="003E0622"/>
    <w:rsid w:val="003F435D"/>
    <w:rsid w:val="003F5D9E"/>
    <w:rsid w:val="003F7EBF"/>
    <w:rsid w:val="00404124"/>
    <w:rsid w:val="00404CF7"/>
    <w:rsid w:val="004070DE"/>
    <w:rsid w:val="004179FD"/>
    <w:rsid w:val="0042117E"/>
    <w:rsid w:val="0042617C"/>
    <w:rsid w:val="00426D43"/>
    <w:rsid w:val="0042798D"/>
    <w:rsid w:val="004354D0"/>
    <w:rsid w:val="00436C8D"/>
    <w:rsid w:val="00437252"/>
    <w:rsid w:val="00443CD6"/>
    <w:rsid w:val="00444BFC"/>
    <w:rsid w:val="00447215"/>
    <w:rsid w:val="004500F7"/>
    <w:rsid w:val="0045210C"/>
    <w:rsid w:val="004528F0"/>
    <w:rsid w:val="004535A9"/>
    <w:rsid w:val="004539AB"/>
    <w:rsid w:val="00453AD1"/>
    <w:rsid w:val="0045639A"/>
    <w:rsid w:val="0046333E"/>
    <w:rsid w:val="00463D21"/>
    <w:rsid w:val="00464969"/>
    <w:rsid w:val="00466823"/>
    <w:rsid w:val="00470A38"/>
    <w:rsid w:val="00471F6F"/>
    <w:rsid w:val="00474CE2"/>
    <w:rsid w:val="0047677D"/>
    <w:rsid w:val="0048152E"/>
    <w:rsid w:val="004830A4"/>
    <w:rsid w:val="00485966"/>
    <w:rsid w:val="004864A6"/>
    <w:rsid w:val="00487F9A"/>
    <w:rsid w:val="004907CF"/>
    <w:rsid w:val="004A514D"/>
    <w:rsid w:val="004A5C29"/>
    <w:rsid w:val="004A67A2"/>
    <w:rsid w:val="004A6A25"/>
    <w:rsid w:val="004A7563"/>
    <w:rsid w:val="004A756F"/>
    <w:rsid w:val="004A7A9B"/>
    <w:rsid w:val="004A7B9C"/>
    <w:rsid w:val="004B1FB4"/>
    <w:rsid w:val="004B3DA1"/>
    <w:rsid w:val="004B56D9"/>
    <w:rsid w:val="004B5B2F"/>
    <w:rsid w:val="004B677C"/>
    <w:rsid w:val="004B7234"/>
    <w:rsid w:val="004C21D0"/>
    <w:rsid w:val="004C2A6B"/>
    <w:rsid w:val="004C2ED7"/>
    <w:rsid w:val="004C5CA1"/>
    <w:rsid w:val="004D1C43"/>
    <w:rsid w:val="004E013C"/>
    <w:rsid w:val="004E15DA"/>
    <w:rsid w:val="004E1C17"/>
    <w:rsid w:val="004E41B6"/>
    <w:rsid w:val="004E4CC8"/>
    <w:rsid w:val="004E61B2"/>
    <w:rsid w:val="004F1B2C"/>
    <w:rsid w:val="004F33CA"/>
    <w:rsid w:val="004F7367"/>
    <w:rsid w:val="00501E9A"/>
    <w:rsid w:val="00504520"/>
    <w:rsid w:val="0050461E"/>
    <w:rsid w:val="00512E9A"/>
    <w:rsid w:val="00515940"/>
    <w:rsid w:val="005167FE"/>
    <w:rsid w:val="00522F18"/>
    <w:rsid w:val="00525A61"/>
    <w:rsid w:val="0053251E"/>
    <w:rsid w:val="00536713"/>
    <w:rsid w:val="00544FD9"/>
    <w:rsid w:val="00547F30"/>
    <w:rsid w:val="00551B68"/>
    <w:rsid w:val="0055386C"/>
    <w:rsid w:val="00553EA0"/>
    <w:rsid w:val="005545AD"/>
    <w:rsid w:val="00556CB6"/>
    <w:rsid w:val="00557F05"/>
    <w:rsid w:val="00563351"/>
    <w:rsid w:val="00563DD9"/>
    <w:rsid w:val="00566149"/>
    <w:rsid w:val="005678F2"/>
    <w:rsid w:val="00570329"/>
    <w:rsid w:val="00573AD6"/>
    <w:rsid w:val="00573BC9"/>
    <w:rsid w:val="0057747A"/>
    <w:rsid w:val="00580C57"/>
    <w:rsid w:val="00586EB8"/>
    <w:rsid w:val="00587CFD"/>
    <w:rsid w:val="005967B0"/>
    <w:rsid w:val="00597569"/>
    <w:rsid w:val="005A132F"/>
    <w:rsid w:val="005B0C2F"/>
    <w:rsid w:val="005B1B63"/>
    <w:rsid w:val="005B34D6"/>
    <w:rsid w:val="005B3BA7"/>
    <w:rsid w:val="005B6EDC"/>
    <w:rsid w:val="005C0645"/>
    <w:rsid w:val="005C292B"/>
    <w:rsid w:val="005C6591"/>
    <w:rsid w:val="005C6B95"/>
    <w:rsid w:val="005D31A5"/>
    <w:rsid w:val="005D5F3A"/>
    <w:rsid w:val="005E495D"/>
    <w:rsid w:val="005E52B3"/>
    <w:rsid w:val="005E6B9F"/>
    <w:rsid w:val="005E7EDE"/>
    <w:rsid w:val="005F077F"/>
    <w:rsid w:val="00603304"/>
    <w:rsid w:val="006065E3"/>
    <w:rsid w:val="00606CA8"/>
    <w:rsid w:val="00607807"/>
    <w:rsid w:val="00607B36"/>
    <w:rsid w:val="006201B5"/>
    <w:rsid w:val="006203D0"/>
    <w:rsid w:val="006215C4"/>
    <w:rsid w:val="00631715"/>
    <w:rsid w:val="006405B5"/>
    <w:rsid w:val="00642A26"/>
    <w:rsid w:val="00642B75"/>
    <w:rsid w:val="0064450E"/>
    <w:rsid w:val="0064797C"/>
    <w:rsid w:val="00651062"/>
    <w:rsid w:val="00653026"/>
    <w:rsid w:val="00653CFA"/>
    <w:rsid w:val="00657963"/>
    <w:rsid w:val="00665AF9"/>
    <w:rsid w:val="006728C0"/>
    <w:rsid w:val="00681019"/>
    <w:rsid w:val="00681110"/>
    <w:rsid w:val="0068469D"/>
    <w:rsid w:val="00686CBE"/>
    <w:rsid w:val="00691184"/>
    <w:rsid w:val="00692D3C"/>
    <w:rsid w:val="00693A15"/>
    <w:rsid w:val="00693FAF"/>
    <w:rsid w:val="00696CC0"/>
    <w:rsid w:val="00697DE0"/>
    <w:rsid w:val="006A2514"/>
    <w:rsid w:val="006A6DA4"/>
    <w:rsid w:val="006A6ED2"/>
    <w:rsid w:val="006A70EA"/>
    <w:rsid w:val="006B44D7"/>
    <w:rsid w:val="006B4B54"/>
    <w:rsid w:val="006B67E3"/>
    <w:rsid w:val="006B6ABC"/>
    <w:rsid w:val="006B7059"/>
    <w:rsid w:val="006C033F"/>
    <w:rsid w:val="006C1B0C"/>
    <w:rsid w:val="006C2B5D"/>
    <w:rsid w:val="006C3210"/>
    <w:rsid w:val="006C370D"/>
    <w:rsid w:val="006C4BB6"/>
    <w:rsid w:val="006C6F93"/>
    <w:rsid w:val="006C7AE2"/>
    <w:rsid w:val="006D559C"/>
    <w:rsid w:val="006E0224"/>
    <w:rsid w:val="006E18BE"/>
    <w:rsid w:val="006E4DD4"/>
    <w:rsid w:val="006E628D"/>
    <w:rsid w:val="006E7416"/>
    <w:rsid w:val="006F006A"/>
    <w:rsid w:val="006F3897"/>
    <w:rsid w:val="006F6FA6"/>
    <w:rsid w:val="006F7110"/>
    <w:rsid w:val="00700B49"/>
    <w:rsid w:val="00700E3D"/>
    <w:rsid w:val="00706B48"/>
    <w:rsid w:val="00711C03"/>
    <w:rsid w:val="00712788"/>
    <w:rsid w:val="0071415B"/>
    <w:rsid w:val="00724F66"/>
    <w:rsid w:val="007256CE"/>
    <w:rsid w:val="00725B6B"/>
    <w:rsid w:val="0073062D"/>
    <w:rsid w:val="00737E48"/>
    <w:rsid w:val="007405AC"/>
    <w:rsid w:val="007405E7"/>
    <w:rsid w:val="007432EF"/>
    <w:rsid w:val="00744A64"/>
    <w:rsid w:val="00746144"/>
    <w:rsid w:val="007519AA"/>
    <w:rsid w:val="007527C4"/>
    <w:rsid w:val="00757EE1"/>
    <w:rsid w:val="007606FA"/>
    <w:rsid w:val="00765269"/>
    <w:rsid w:val="0076712F"/>
    <w:rsid w:val="00767257"/>
    <w:rsid w:val="007707B8"/>
    <w:rsid w:val="00781D89"/>
    <w:rsid w:val="00784ADA"/>
    <w:rsid w:val="00785611"/>
    <w:rsid w:val="007A6B6F"/>
    <w:rsid w:val="007A6F4B"/>
    <w:rsid w:val="007A7A47"/>
    <w:rsid w:val="007B4C86"/>
    <w:rsid w:val="007B7680"/>
    <w:rsid w:val="007C3B4C"/>
    <w:rsid w:val="007C4474"/>
    <w:rsid w:val="007C4F78"/>
    <w:rsid w:val="007C791D"/>
    <w:rsid w:val="007C7AEB"/>
    <w:rsid w:val="007D1863"/>
    <w:rsid w:val="007D236E"/>
    <w:rsid w:val="007D2BB1"/>
    <w:rsid w:val="007D34ED"/>
    <w:rsid w:val="007D66AD"/>
    <w:rsid w:val="007E0170"/>
    <w:rsid w:val="007E12FE"/>
    <w:rsid w:val="007E277A"/>
    <w:rsid w:val="007E644A"/>
    <w:rsid w:val="007E6848"/>
    <w:rsid w:val="007F1E36"/>
    <w:rsid w:val="007F628A"/>
    <w:rsid w:val="008044D3"/>
    <w:rsid w:val="00804A64"/>
    <w:rsid w:val="00805298"/>
    <w:rsid w:val="0080594A"/>
    <w:rsid w:val="00812272"/>
    <w:rsid w:val="00812EEF"/>
    <w:rsid w:val="00814A5D"/>
    <w:rsid w:val="00824BB6"/>
    <w:rsid w:val="00826751"/>
    <w:rsid w:val="008270EA"/>
    <w:rsid w:val="00835A99"/>
    <w:rsid w:val="008403F4"/>
    <w:rsid w:val="00844767"/>
    <w:rsid w:val="00852232"/>
    <w:rsid w:val="00852A22"/>
    <w:rsid w:val="0085301E"/>
    <w:rsid w:val="008530D0"/>
    <w:rsid w:val="00854A25"/>
    <w:rsid w:val="008620A3"/>
    <w:rsid w:val="00864CD3"/>
    <w:rsid w:val="0087087D"/>
    <w:rsid w:val="0087632B"/>
    <w:rsid w:val="0088479F"/>
    <w:rsid w:val="00887239"/>
    <w:rsid w:val="00887D67"/>
    <w:rsid w:val="00890C2F"/>
    <w:rsid w:val="00893F96"/>
    <w:rsid w:val="00895D33"/>
    <w:rsid w:val="008963A7"/>
    <w:rsid w:val="00896AE9"/>
    <w:rsid w:val="008A15A0"/>
    <w:rsid w:val="008A1759"/>
    <w:rsid w:val="008A2832"/>
    <w:rsid w:val="008A50EB"/>
    <w:rsid w:val="008A55FE"/>
    <w:rsid w:val="008A7C90"/>
    <w:rsid w:val="008B1AA7"/>
    <w:rsid w:val="008B1F7F"/>
    <w:rsid w:val="008B6C7B"/>
    <w:rsid w:val="008C0088"/>
    <w:rsid w:val="008C08C7"/>
    <w:rsid w:val="008D078C"/>
    <w:rsid w:val="008D1815"/>
    <w:rsid w:val="008E1DA5"/>
    <w:rsid w:val="008F07A2"/>
    <w:rsid w:val="008F2C3A"/>
    <w:rsid w:val="008F67FC"/>
    <w:rsid w:val="00900AD7"/>
    <w:rsid w:val="0090142A"/>
    <w:rsid w:val="0090676C"/>
    <w:rsid w:val="009116DF"/>
    <w:rsid w:val="009138DD"/>
    <w:rsid w:val="00915266"/>
    <w:rsid w:val="009221AA"/>
    <w:rsid w:val="00924C12"/>
    <w:rsid w:val="009250EC"/>
    <w:rsid w:val="00927413"/>
    <w:rsid w:val="00927B84"/>
    <w:rsid w:val="00931102"/>
    <w:rsid w:val="00932E07"/>
    <w:rsid w:val="009338AF"/>
    <w:rsid w:val="00934DE1"/>
    <w:rsid w:val="00937F95"/>
    <w:rsid w:val="009438AE"/>
    <w:rsid w:val="0094465A"/>
    <w:rsid w:val="0095415F"/>
    <w:rsid w:val="0095574D"/>
    <w:rsid w:val="009558B4"/>
    <w:rsid w:val="00955D99"/>
    <w:rsid w:val="00957735"/>
    <w:rsid w:val="0097322B"/>
    <w:rsid w:val="009754E7"/>
    <w:rsid w:val="00986DDA"/>
    <w:rsid w:val="009872B7"/>
    <w:rsid w:val="009912BC"/>
    <w:rsid w:val="009925FB"/>
    <w:rsid w:val="009937CD"/>
    <w:rsid w:val="0099444B"/>
    <w:rsid w:val="009955B6"/>
    <w:rsid w:val="00996678"/>
    <w:rsid w:val="009A0219"/>
    <w:rsid w:val="009A1132"/>
    <w:rsid w:val="009A2AB7"/>
    <w:rsid w:val="009A2B3A"/>
    <w:rsid w:val="009A62D5"/>
    <w:rsid w:val="009B2ED8"/>
    <w:rsid w:val="009B4DB6"/>
    <w:rsid w:val="009C61E8"/>
    <w:rsid w:val="009D158F"/>
    <w:rsid w:val="009D218E"/>
    <w:rsid w:val="009D4B21"/>
    <w:rsid w:val="009D70BD"/>
    <w:rsid w:val="009E02B9"/>
    <w:rsid w:val="009E0BCE"/>
    <w:rsid w:val="009E24AD"/>
    <w:rsid w:val="009E31F9"/>
    <w:rsid w:val="009E3F9A"/>
    <w:rsid w:val="009E698F"/>
    <w:rsid w:val="009E6A87"/>
    <w:rsid w:val="009F3251"/>
    <w:rsid w:val="009F4148"/>
    <w:rsid w:val="009F7F2B"/>
    <w:rsid w:val="00A21BDA"/>
    <w:rsid w:val="00A22B2A"/>
    <w:rsid w:val="00A237EE"/>
    <w:rsid w:val="00A23F75"/>
    <w:rsid w:val="00A2471F"/>
    <w:rsid w:val="00A24FC6"/>
    <w:rsid w:val="00A307B7"/>
    <w:rsid w:val="00A319CD"/>
    <w:rsid w:val="00A3346E"/>
    <w:rsid w:val="00A406B4"/>
    <w:rsid w:val="00A41C92"/>
    <w:rsid w:val="00A51CCB"/>
    <w:rsid w:val="00A56664"/>
    <w:rsid w:val="00A57D9A"/>
    <w:rsid w:val="00A631C2"/>
    <w:rsid w:val="00A63729"/>
    <w:rsid w:val="00A66EC2"/>
    <w:rsid w:val="00A70553"/>
    <w:rsid w:val="00A7225D"/>
    <w:rsid w:val="00A73A63"/>
    <w:rsid w:val="00A749D1"/>
    <w:rsid w:val="00A7642A"/>
    <w:rsid w:val="00A80465"/>
    <w:rsid w:val="00A82DBA"/>
    <w:rsid w:val="00A871C9"/>
    <w:rsid w:val="00A94D7A"/>
    <w:rsid w:val="00A94E13"/>
    <w:rsid w:val="00A955AA"/>
    <w:rsid w:val="00A96E0E"/>
    <w:rsid w:val="00A9705A"/>
    <w:rsid w:val="00A97CED"/>
    <w:rsid w:val="00AA1861"/>
    <w:rsid w:val="00AA560F"/>
    <w:rsid w:val="00AA7010"/>
    <w:rsid w:val="00AB44C9"/>
    <w:rsid w:val="00AC17BA"/>
    <w:rsid w:val="00AC1B4D"/>
    <w:rsid w:val="00AC735F"/>
    <w:rsid w:val="00AD62B5"/>
    <w:rsid w:val="00AD676F"/>
    <w:rsid w:val="00AE11EB"/>
    <w:rsid w:val="00AE78B8"/>
    <w:rsid w:val="00AF20FC"/>
    <w:rsid w:val="00AF2351"/>
    <w:rsid w:val="00AF3F47"/>
    <w:rsid w:val="00AF46EC"/>
    <w:rsid w:val="00AF4B18"/>
    <w:rsid w:val="00AF5AD7"/>
    <w:rsid w:val="00B0035B"/>
    <w:rsid w:val="00B01584"/>
    <w:rsid w:val="00B07813"/>
    <w:rsid w:val="00B10753"/>
    <w:rsid w:val="00B166F3"/>
    <w:rsid w:val="00B17651"/>
    <w:rsid w:val="00B178E7"/>
    <w:rsid w:val="00B221EC"/>
    <w:rsid w:val="00B23A4D"/>
    <w:rsid w:val="00B25665"/>
    <w:rsid w:val="00B25F5D"/>
    <w:rsid w:val="00B26ADE"/>
    <w:rsid w:val="00B2723F"/>
    <w:rsid w:val="00B32590"/>
    <w:rsid w:val="00B33EED"/>
    <w:rsid w:val="00B34301"/>
    <w:rsid w:val="00B3714E"/>
    <w:rsid w:val="00B37D2C"/>
    <w:rsid w:val="00B41A18"/>
    <w:rsid w:val="00B52D22"/>
    <w:rsid w:val="00B54535"/>
    <w:rsid w:val="00B57605"/>
    <w:rsid w:val="00B62C85"/>
    <w:rsid w:val="00B65216"/>
    <w:rsid w:val="00B70264"/>
    <w:rsid w:val="00B70621"/>
    <w:rsid w:val="00B821A0"/>
    <w:rsid w:val="00B90B62"/>
    <w:rsid w:val="00B93376"/>
    <w:rsid w:val="00B9638A"/>
    <w:rsid w:val="00BA35F0"/>
    <w:rsid w:val="00BA3B86"/>
    <w:rsid w:val="00BA3FFC"/>
    <w:rsid w:val="00BA4287"/>
    <w:rsid w:val="00BB4058"/>
    <w:rsid w:val="00BC4765"/>
    <w:rsid w:val="00BC4B56"/>
    <w:rsid w:val="00BC4F32"/>
    <w:rsid w:val="00BD3E1F"/>
    <w:rsid w:val="00BD5AC1"/>
    <w:rsid w:val="00BE118D"/>
    <w:rsid w:val="00BE622C"/>
    <w:rsid w:val="00BE76C0"/>
    <w:rsid w:val="00BF175A"/>
    <w:rsid w:val="00BF1CFE"/>
    <w:rsid w:val="00BF1FB7"/>
    <w:rsid w:val="00BF535A"/>
    <w:rsid w:val="00BF5EA9"/>
    <w:rsid w:val="00BF6FDF"/>
    <w:rsid w:val="00BF72EA"/>
    <w:rsid w:val="00C00F09"/>
    <w:rsid w:val="00C043AD"/>
    <w:rsid w:val="00C076E7"/>
    <w:rsid w:val="00C07B52"/>
    <w:rsid w:val="00C144DC"/>
    <w:rsid w:val="00C149D8"/>
    <w:rsid w:val="00C1591B"/>
    <w:rsid w:val="00C17EE6"/>
    <w:rsid w:val="00C23ABA"/>
    <w:rsid w:val="00C25ED6"/>
    <w:rsid w:val="00C3600C"/>
    <w:rsid w:val="00C40BBA"/>
    <w:rsid w:val="00C43E1E"/>
    <w:rsid w:val="00C5088B"/>
    <w:rsid w:val="00C51D75"/>
    <w:rsid w:val="00C53E41"/>
    <w:rsid w:val="00C55DC7"/>
    <w:rsid w:val="00C60340"/>
    <w:rsid w:val="00C63AB5"/>
    <w:rsid w:val="00C646DE"/>
    <w:rsid w:val="00C73578"/>
    <w:rsid w:val="00C73822"/>
    <w:rsid w:val="00C73D2D"/>
    <w:rsid w:val="00C75FC8"/>
    <w:rsid w:val="00C7697A"/>
    <w:rsid w:val="00C76F9D"/>
    <w:rsid w:val="00C81D57"/>
    <w:rsid w:val="00C838B3"/>
    <w:rsid w:val="00C876AB"/>
    <w:rsid w:val="00C908FF"/>
    <w:rsid w:val="00C93404"/>
    <w:rsid w:val="00C93E0B"/>
    <w:rsid w:val="00C94A3A"/>
    <w:rsid w:val="00CA62AD"/>
    <w:rsid w:val="00CB2060"/>
    <w:rsid w:val="00CB7F0A"/>
    <w:rsid w:val="00CC2784"/>
    <w:rsid w:val="00CC4BEB"/>
    <w:rsid w:val="00CC51BA"/>
    <w:rsid w:val="00CD2E40"/>
    <w:rsid w:val="00CD3C3F"/>
    <w:rsid w:val="00CD721F"/>
    <w:rsid w:val="00CD7685"/>
    <w:rsid w:val="00CD79B4"/>
    <w:rsid w:val="00CE0B92"/>
    <w:rsid w:val="00CE1734"/>
    <w:rsid w:val="00CE25D4"/>
    <w:rsid w:val="00CE68D6"/>
    <w:rsid w:val="00CF06BE"/>
    <w:rsid w:val="00CF3086"/>
    <w:rsid w:val="00D00964"/>
    <w:rsid w:val="00D06E9B"/>
    <w:rsid w:val="00D07F0A"/>
    <w:rsid w:val="00D10548"/>
    <w:rsid w:val="00D12B66"/>
    <w:rsid w:val="00D14658"/>
    <w:rsid w:val="00D15E21"/>
    <w:rsid w:val="00D21BB4"/>
    <w:rsid w:val="00D2362D"/>
    <w:rsid w:val="00D2560D"/>
    <w:rsid w:val="00D27E96"/>
    <w:rsid w:val="00D314C0"/>
    <w:rsid w:val="00D323D6"/>
    <w:rsid w:val="00D32B2E"/>
    <w:rsid w:val="00D354C0"/>
    <w:rsid w:val="00D35794"/>
    <w:rsid w:val="00D361F0"/>
    <w:rsid w:val="00D37959"/>
    <w:rsid w:val="00D42D0F"/>
    <w:rsid w:val="00D42E17"/>
    <w:rsid w:val="00D44733"/>
    <w:rsid w:val="00D45E6A"/>
    <w:rsid w:val="00D52380"/>
    <w:rsid w:val="00D535D3"/>
    <w:rsid w:val="00D5465E"/>
    <w:rsid w:val="00D57650"/>
    <w:rsid w:val="00D61A31"/>
    <w:rsid w:val="00D6458D"/>
    <w:rsid w:val="00D74699"/>
    <w:rsid w:val="00D747A8"/>
    <w:rsid w:val="00D75741"/>
    <w:rsid w:val="00D76EEF"/>
    <w:rsid w:val="00D774E5"/>
    <w:rsid w:val="00D84763"/>
    <w:rsid w:val="00D855B5"/>
    <w:rsid w:val="00D879CE"/>
    <w:rsid w:val="00D91F24"/>
    <w:rsid w:val="00D94D29"/>
    <w:rsid w:val="00D97FAE"/>
    <w:rsid w:val="00DA04FB"/>
    <w:rsid w:val="00DA1271"/>
    <w:rsid w:val="00DB2653"/>
    <w:rsid w:val="00DB2D5C"/>
    <w:rsid w:val="00DB3245"/>
    <w:rsid w:val="00DB4F86"/>
    <w:rsid w:val="00DC666B"/>
    <w:rsid w:val="00DC6D9A"/>
    <w:rsid w:val="00DD2386"/>
    <w:rsid w:val="00DD6E77"/>
    <w:rsid w:val="00DD6E79"/>
    <w:rsid w:val="00DD778C"/>
    <w:rsid w:val="00DE1979"/>
    <w:rsid w:val="00DE4FD2"/>
    <w:rsid w:val="00DE54D9"/>
    <w:rsid w:val="00DE609D"/>
    <w:rsid w:val="00DF0FBA"/>
    <w:rsid w:val="00DF167C"/>
    <w:rsid w:val="00E018B3"/>
    <w:rsid w:val="00E04A06"/>
    <w:rsid w:val="00E04A58"/>
    <w:rsid w:val="00E105F2"/>
    <w:rsid w:val="00E15F2B"/>
    <w:rsid w:val="00E2551E"/>
    <w:rsid w:val="00E2682E"/>
    <w:rsid w:val="00E3255A"/>
    <w:rsid w:val="00E334EC"/>
    <w:rsid w:val="00E37ABD"/>
    <w:rsid w:val="00E4064A"/>
    <w:rsid w:val="00E417EA"/>
    <w:rsid w:val="00E458D8"/>
    <w:rsid w:val="00E45E0C"/>
    <w:rsid w:val="00E64DD3"/>
    <w:rsid w:val="00E662B4"/>
    <w:rsid w:val="00E67095"/>
    <w:rsid w:val="00E80224"/>
    <w:rsid w:val="00E84430"/>
    <w:rsid w:val="00E868E6"/>
    <w:rsid w:val="00E95098"/>
    <w:rsid w:val="00E968F3"/>
    <w:rsid w:val="00E96986"/>
    <w:rsid w:val="00E97671"/>
    <w:rsid w:val="00EA2797"/>
    <w:rsid w:val="00EA7FCE"/>
    <w:rsid w:val="00EB3340"/>
    <w:rsid w:val="00EC04C4"/>
    <w:rsid w:val="00EC6490"/>
    <w:rsid w:val="00ED04AE"/>
    <w:rsid w:val="00ED0E8F"/>
    <w:rsid w:val="00ED209B"/>
    <w:rsid w:val="00ED2E07"/>
    <w:rsid w:val="00EE2409"/>
    <w:rsid w:val="00EE406D"/>
    <w:rsid w:val="00EE5C84"/>
    <w:rsid w:val="00EE6A69"/>
    <w:rsid w:val="00EF0D70"/>
    <w:rsid w:val="00EF4446"/>
    <w:rsid w:val="00F019A3"/>
    <w:rsid w:val="00F0368B"/>
    <w:rsid w:val="00F04DBC"/>
    <w:rsid w:val="00F0725E"/>
    <w:rsid w:val="00F07669"/>
    <w:rsid w:val="00F1127D"/>
    <w:rsid w:val="00F113F2"/>
    <w:rsid w:val="00F12594"/>
    <w:rsid w:val="00F1398B"/>
    <w:rsid w:val="00F13CDA"/>
    <w:rsid w:val="00F164BC"/>
    <w:rsid w:val="00F178C1"/>
    <w:rsid w:val="00F2271D"/>
    <w:rsid w:val="00F24257"/>
    <w:rsid w:val="00F25024"/>
    <w:rsid w:val="00F3091B"/>
    <w:rsid w:val="00F54A6E"/>
    <w:rsid w:val="00F60731"/>
    <w:rsid w:val="00F6782B"/>
    <w:rsid w:val="00F700C2"/>
    <w:rsid w:val="00F731A5"/>
    <w:rsid w:val="00F854B2"/>
    <w:rsid w:val="00F86903"/>
    <w:rsid w:val="00F930B6"/>
    <w:rsid w:val="00F931A9"/>
    <w:rsid w:val="00FA1B5A"/>
    <w:rsid w:val="00FA4D1D"/>
    <w:rsid w:val="00FB0397"/>
    <w:rsid w:val="00FB0894"/>
    <w:rsid w:val="00FB0D2E"/>
    <w:rsid w:val="00FB1E2E"/>
    <w:rsid w:val="00FC171C"/>
    <w:rsid w:val="00FC2489"/>
    <w:rsid w:val="00FC30B8"/>
    <w:rsid w:val="00FC6004"/>
    <w:rsid w:val="00FE0EA2"/>
    <w:rsid w:val="00FE2432"/>
    <w:rsid w:val="00FF0F7B"/>
    <w:rsid w:val="00FF3E67"/>
    <w:rsid w:val="00FF4368"/>
    <w:rsid w:val="00FF4CAE"/>
    <w:rsid w:val="00FF612A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D7"/>
  </w:style>
  <w:style w:type="paragraph" w:styleId="1">
    <w:name w:val="heading 1"/>
    <w:basedOn w:val="a"/>
    <w:next w:val="a"/>
    <w:link w:val="10"/>
    <w:qFormat/>
    <w:rsid w:val="00D361F0"/>
    <w:pPr>
      <w:keepNext/>
      <w:spacing w:after="0" w:line="240" w:lineRule="auto"/>
      <w:ind w:left="720"/>
      <w:jc w:val="both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61F0"/>
    <w:pPr>
      <w:keepNext/>
      <w:spacing w:after="0" w:line="240" w:lineRule="auto"/>
      <w:jc w:val="both"/>
      <w:outlineLvl w:val="1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361F0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EBF"/>
    <w:pPr>
      <w:autoSpaceDE w:val="0"/>
      <w:autoSpaceDN w:val="0"/>
      <w:adjustRightInd w:val="0"/>
      <w:spacing w:after="0" w:line="240" w:lineRule="auto"/>
    </w:pPr>
    <w:rPr>
      <w:szCs w:val="24"/>
    </w:rPr>
  </w:style>
  <w:style w:type="paragraph" w:styleId="a3">
    <w:name w:val="Balloon Text"/>
    <w:basedOn w:val="a"/>
    <w:link w:val="a4"/>
    <w:semiHidden/>
    <w:unhideWhenUsed/>
    <w:rsid w:val="0088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79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64CD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586EB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586EB8"/>
    <w:rPr>
      <w:color w:val="800080"/>
      <w:u w:val="single"/>
    </w:rPr>
  </w:style>
  <w:style w:type="paragraph" w:customStyle="1" w:styleId="xl66">
    <w:name w:val="xl66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1">
    <w:name w:val="xl71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73">
    <w:name w:val="xl73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4">
    <w:name w:val="xl74"/>
    <w:basedOn w:val="a"/>
    <w:rsid w:val="00586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5">
    <w:name w:val="xl75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6">
    <w:name w:val="xl76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7">
    <w:name w:val="xl7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"/>
    <w:rsid w:val="00586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"/>
    <w:rsid w:val="00586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86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86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86E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1AA"/>
  </w:style>
  <w:style w:type="paragraph" w:styleId="aa">
    <w:name w:val="footer"/>
    <w:basedOn w:val="a"/>
    <w:link w:val="ab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21AA"/>
  </w:style>
  <w:style w:type="paragraph" w:styleId="ac">
    <w:name w:val="List Paragraph"/>
    <w:basedOn w:val="a"/>
    <w:uiPriority w:val="34"/>
    <w:qFormat/>
    <w:rsid w:val="00470A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61F0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61F0"/>
    <w:rPr>
      <w:rFonts w:eastAsia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61F0"/>
    <w:rPr>
      <w:rFonts w:eastAsia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D361F0"/>
    <w:pPr>
      <w:spacing w:after="0" w:line="240" w:lineRule="auto"/>
      <w:ind w:firstLine="708"/>
      <w:jc w:val="both"/>
    </w:pPr>
    <w:rPr>
      <w:rFonts w:eastAsia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361F0"/>
    <w:rPr>
      <w:rFonts w:eastAsia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D361F0"/>
    <w:pPr>
      <w:spacing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361F0"/>
    <w:rPr>
      <w:rFonts w:eastAsia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D361F0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D361F0"/>
    <w:rPr>
      <w:rFonts w:eastAsia="Times New Roman"/>
      <w:sz w:val="28"/>
      <w:szCs w:val="28"/>
      <w:lang w:eastAsia="ru-RU"/>
    </w:rPr>
  </w:style>
  <w:style w:type="character" w:styleId="af1">
    <w:name w:val="page number"/>
    <w:basedOn w:val="a0"/>
    <w:rsid w:val="00D361F0"/>
  </w:style>
  <w:style w:type="table" w:styleId="af2">
    <w:name w:val="Table Grid"/>
    <w:basedOn w:val="a1"/>
    <w:rsid w:val="00D361F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 Знак Знак"/>
    <w:basedOn w:val="a"/>
    <w:rsid w:val="00D361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70">
    <w:name w:val="xl7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02">
    <w:name w:val="xl102"/>
    <w:basedOn w:val="a"/>
    <w:rsid w:val="00D361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361F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xl112">
    <w:name w:val="xl112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361F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361F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1">
    <w:name w:val="xl12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2">
    <w:name w:val="xl122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3">
    <w:name w:val="xl123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D361F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9">
    <w:name w:val="xl129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3">
    <w:name w:val="xl14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4">
    <w:name w:val="xl14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s1">
    <w:name w:val="s_1"/>
    <w:basedOn w:val="a"/>
    <w:rsid w:val="006C6F9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PlusTitle">
    <w:name w:val="ConsPlusTitle"/>
    <w:rsid w:val="007C7AEB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paragraph" w:styleId="af3">
    <w:name w:val="Revision"/>
    <w:hidden/>
    <w:uiPriority w:val="99"/>
    <w:semiHidden/>
    <w:rsid w:val="004A6A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D7"/>
  </w:style>
  <w:style w:type="paragraph" w:styleId="1">
    <w:name w:val="heading 1"/>
    <w:basedOn w:val="a"/>
    <w:next w:val="a"/>
    <w:link w:val="10"/>
    <w:qFormat/>
    <w:rsid w:val="00D361F0"/>
    <w:pPr>
      <w:keepNext/>
      <w:spacing w:after="0" w:line="240" w:lineRule="auto"/>
      <w:ind w:left="720"/>
      <w:jc w:val="both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61F0"/>
    <w:pPr>
      <w:keepNext/>
      <w:spacing w:after="0" w:line="240" w:lineRule="auto"/>
      <w:jc w:val="both"/>
      <w:outlineLvl w:val="1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361F0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EBF"/>
    <w:pPr>
      <w:autoSpaceDE w:val="0"/>
      <w:autoSpaceDN w:val="0"/>
      <w:adjustRightInd w:val="0"/>
      <w:spacing w:after="0" w:line="240" w:lineRule="auto"/>
    </w:pPr>
    <w:rPr>
      <w:szCs w:val="24"/>
    </w:rPr>
  </w:style>
  <w:style w:type="paragraph" w:styleId="a3">
    <w:name w:val="Balloon Text"/>
    <w:basedOn w:val="a"/>
    <w:link w:val="a4"/>
    <w:semiHidden/>
    <w:unhideWhenUsed/>
    <w:rsid w:val="0088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79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64CD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586EB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586EB8"/>
    <w:rPr>
      <w:color w:val="800080"/>
      <w:u w:val="single"/>
    </w:rPr>
  </w:style>
  <w:style w:type="paragraph" w:customStyle="1" w:styleId="xl66">
    <w:name w:val="xl66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1">
    <w:name w:val="xl71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73">
    <w:name w:val="xl73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4">
    <w:name w:val="xl74"/>
    <w:basedOn w:val="a"/>
    <w:rsid w:val="00586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5">
    <w:name w:val="xl75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6">
    <w:name w:val="xl76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7">
    <w:name w:val="xl7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"/>
    <w:rsid w:val="00586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"/>
    <w:rsid w:val="00586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86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86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86E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1AA"/>
  </w:style>
  <w:style w:type="paragraph" w:styleId="aa">
    <w:name w:val="footer"/>
    <w:basedOn w:val="a"/>
    <w:link w:val="ab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21AA"/>
  </w:style>
  <w:style w:type="paragraph" w:styleId="ac">
    <w:name w:val="List Paragraph"/>
    <w:basedOn w:val="a"/>
    <w:uiPriority w:val="34"/>
    <w:qFormat/>
    <w:rsid w:val="00470A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61F0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61F0"/>
    <w:rPr>
      <w:rFonts w:eastAsia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61F0"/>
    <w:rPr>
      <w:rFonts w:eastAsia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D361F0"/>
    <w:pPr>
      <w:spacing w:after="0" w:line="240" w:lineRule="auto"/>
      <w:ind w:firstLine="708"/>
      <w:jc w:val="both"/>
    </w:pPr>
    <w:rPr>
      <w:rFonts w:eastAsia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361F0"/>
    <w:rPr>
      <w:rFonts w:eastAsia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D361F0"/>
    <w:pPr>
      <w:spacing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361F0"/>
    <w:rPr>
      <w:rFonts w:eastAsia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D361F0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D361F0"/>
    <w:rPr>
      <w:rFonts w:eastAsia="Times New Roman"/>
      <w:sz w:val="28"/>
      <w:szCs w:val="28"/>
      <w:lang w:eastAsia="ru-RU"/>
    </w:rPr>
  </w:style>
  <w:style w:type="character" w:styleId="af1">
    <w:name w:val="page number"/>
    <w:basedOn w:val="a0"/>
    <w:rsid w:val="00D361F0"/>
  </w:style>
  <w:style w:type="table" w:styleId="af2">
    <w:name w:val="Table Grid"/>
    <w:basedOn w:val="a1"/>
    <w:rsid w:val="00D361F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 Знак Знак"/>
    <w:basedOn w:val="a"/>
    <w:rsid w:val="00D361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70">
    <w:name w:val="xl7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02">
    <w:name w:val="xl102"/>
    <w:basedOn w:val="a"/>
    <w:rsid w:val="00D361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361F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xl112">
    <w:name w:val="xl112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361F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361F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1">
    <w:name w:val="xl12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2">
    <w:name w:val="xl122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3">
    <w:name w:val="xl123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D361F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9">
    <w:name w:val="xl129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3">
    <w:name w:val="xl14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4">
    <w:name w:val="xl14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s1">
    <w:name w:val="s_1"/>
    <w:basedOn w:val="a"/>
    <w:rsid w:val="006C6F9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PlusTitle">
    <w:name w:val="ConsPlusTitle"/>
    <w:rsid w:val="007C7AEB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paragraph" w:styleId="af3">
    <w:name w:val="Revision"/>
    <w:hidden/>
    <w:uiPriority w:val="99"/>
    <w:semiHidden/>
    <w:rsid w:val="004A6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417&amp;n=131586&amp;dst=100231" TargetMode="External"/><Relationship Id="rId18" Type="http://schemas.openxmlformats.org/officeDocument/2006/relationships/hyperlink" Target="consultantplus://offline/ref=DE8A3174E36B8FA1D6E195A85F9FAFC10F59599611A6A66F5F2024217C9692C69720F8B47B8BA5128F40B4aFOBL" TargetMode="External"/><Relationship Id="rId26" Type="http://schemas.openxmlformats.org/officeDocument/2006/relationships/hyperlink" Target="consultantplus://offline/ref=1603B2AB6552F1931D374B7A24D143208C75FBBEE381E0BB602C345C9D56734746C271075D3D07FBA8C43DE1789DFEBD6A1CA14C1FA8D8wD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8A3174E36B8FA1D6E195A85F9FAFC10F59599611A6A66F5F2024217C9692C69720F8B47B8BA5128F43BEaFO0L" TargetMode="External"/><Relationship Id="rId34" Type="http://schemas.openxmlformats.org/officeDocument/2006/relationships/hyperlink" Target="consultantplus://offline/ref=D3D0909F5C7A69E230429FF05F91ADC4A5C65F1C12A27EF63AF0039B1B055538DFE653999AB922D1134BBD421F7135E74C56E99D55B8E80AiBP4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8A3174E36B8FA1D6E195A85F9FAFC10F59599611A6A86B5B2024217C9692C6a9O7L" TargetMode="External"/><Relationship Id="rId17" Type="http://schemas.openxmlformats.org/officeDocument/2006/relationships/hyperlink" Target="consultantplus://offline/ref=DE8A3174E36B8FA1D6E195A85F9FAFC10F59599611A6A66F5F2024217C9692C69720F8B47B8BA5128F40B9aFO1L" TargetMode="External"/><Relationship Id="rId25" Type="http://schemas.openxmlformats.org/officeDocument/2006/relationships/hyperlink" Target="consultantplus://offline/ref=7C6CDE0049B9229B813337F2A00399F8FB55517F6569D576487AE1575A907E4F6187CBFD8E627A99B77DA7A06D26424884F7EB2DA88C6B80F71746e9e1M" TargetMode="External"/><Relationship Id="rId33" Type="http://schemas.openxmlformats.org/officeDocument/2006/relationships/hyperlink" Target="consultantplus://offline/ref=D3D0909F5C7A69E230429FF05F91ADC4A5C65F1C12A27EF63AF0039B1B055538DFE653999AB826DD4F11AD46562739FA4D49F79E4BB8iEPBN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8A3174E36B8FA1D6E195A85F9FAFC10F59599611A6A66F5F2024217C9692C69720F8B47B8BA5128F40BDaFOBL" TargetMode="External"/><Relationship Id="rId20" Type="http://schemas.openxmlformats.org/officeDocument/2006/relationships/hyperlink" Target="https://login.consultant.ru/link/?req=doc&amp;base=RLAW417&amp;n=131586&amp;dst=100223" TargetMode="External"/><Relationship Id="rId29" Type="http://schemas.openxmlformats.org/officeDocument/2006/relationships/hyperlink" Target="consultantplus://offline/ref=DE8A3174E36B8FA1D6E18BA549F3F5CD0A5B0E9E13A6AB39027F7F7C2B9F9891D06FA1F63E8FaAOC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8A3174E36B8FA1D6E195A85F9FAFC10F59599611A6A5685B2024217C9692C69720F8B47B8BA5128F48BBaFO1L" TargetMode="External"/><Relationship Id="rId24" Type="http://schemas.openxmlformats.org/officeDocument/2006/relationships/hyperlink" Target="consultantplus://offline/ref=DE8A3174E36B8FA1D6E195A85F9FAFC10F59599611A6A66F5F2024217C9692C69720F8B47B8BA5128F42BCaFO6L" TargetMode="External"/><Relationship Id="rId32" Type="http://schemas.openxmlformats.org/officeDocument/2006/relationships/hyperlink" Target="consultantplus://offline/ref=D3D0909F5C7A69E230429FF05F91ADC4A5C65F1C12A27EF63AF0039B1B055538DFE653999AB922DE184BBD421F7135E74C56E99D55B8E80AiBP4N" TargetMode="External"/><Relationship Id="rId37" Type="http://schemas.openxmlformats.org/officeDocument/2006/relationships/hyperlink" Target="consultantplus://offline/ref=DE8A3174E36B8FA1D6E18BA549F3F5CD0A5B0E9E13A6AB39027F7F7C2B9F9891D06FA1F63E8FaAO4L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E8A3174E36B8FA1D6E18BA549F3F5CD0A5B0E9E13A6AB39027F7F7C2Ba9OFL" TargetMode="External"/><Relationship Id="rId23" Type="http://schemas.openxmlformats.org/officeDocument/2006/relationships/hyperlink" Target="consultantplus://offline/ref=DE8A3174E36B8FA1D6E195A85F9FAFC10F59599611A6A66F5F2024217C9692C69720F8B47B8BA5128F42BCaFO6L" TargetMode="External"/><Relationship Id="rId28" Type="http://schemas.openxmlformats.org/officeDocument/2006/relationships/hyperlink" Target="consultantplus://offline/ref=1603B2AB6552F1931D37557732BD192C8F7DA5B5E087EBEF3D7F320BC2067512068277571C700EF1FC9478BD7197ADF22F48B24F18B48EB20D05A01EDCw7M" TargetMode="External"/><Relationship Id="rId36" Type="http://schemas.openxmlformats.org/officeDocument/2006/relationships/hyperlink" Target="consultantplus://offline/ref=DE8A3174E36B8FA1D6E18BA549F3F5CD0A5B0E9E13A6AB39027F7F7C2B9F9891D06FA1FF3Ea8O4L" TargetMode="External"/><Relationship Id="rId10" Type="http://schemas.openxmlformats.org/officeDocument/2006/relationships/hyperlink" Target="consultantplus://offline/ref=DE8A3174E36B8FA1D6E18BA549F3F5CD0A5A0E9214A1AB39027F7F7C2Ba9OFL" TargetMode="External"/><Relationship Id="rId19" Type="http://schemas.openxmlformats.org/officeDocument/2006/relationships/hyperlink" Target="consultantplus://offline/ref=DE8A3174E36B8FA1D6E195A85F9FAFC10F59599611A6A66F5F2024217C9692C69720F8B47B8BA5128F42B8aFO3L" TargetMode="External"/><Relationship Id="rId31" Type="http://schemas.openxmlformats.org/officeDocument/2006/relationships/hyperlink" Target="consultantplus://offline/ref=D3D0909F5C7A69E230429FF05F91ADC4A5C65F1C12A27EF63AF0039B1B055538DFE653999AB922D11C4BBD421F7135E74C56E99D55B8E80AiBP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8A3174E36B8FA1D6E18BA549F3F5CD0A5B0E9E13A6AB39027F7F7C2Ba9OFL" TargetMode="External"/><Relationship Id="rId14" Type="http://schemas.openxmlformats.org/officeDocument/2006/relationships/hyperlink" Target="consultantplus://offline/ref=DE8A3174E36B8FA1D6E18BA549F3F5CD0A5B0E9E13A6AB39027F7F7C2Ba9OFL" TargetMode="External"/><Relationship Id="rId22" Type="http://schemas.openxmlformats.org/officeDocument/2006/relationships/hyperlink" Target="consultantplus://offline/ref=DE8A3174E36B8FA1D6E195A85F9FAFC10F59599611A6A66F5F2024217C9692C69720F8B47B8BA5128F43BEaFO0L" TargetMode="External"/><Relationship Id="rId27" Type="http://schemas.openxmlformats.org/officeDocument/2006/relationships/hyperlink" Target="consultantplus://offline/ref=1603B2AB6552F1931D37557732BD192C8F7DA5B5E087EBEF3D7F320BC2067512068277571C700EF1FC9478BC7397ADF22F48B24F18B48EB20D05A01EDCw7M" TargetMode="External"/><Relationship Id="rId30" Type="http://schemas.openxmlformats.org/officeDocument/2006/relationships/hyperlink" Target="consultantplus://offline/ref=D3D0909F5C7A69E230429FF05F91ADC4A5C65F1C12A27EF63AF0039B1B055538DFE653999AB827DD4F11AD46562739FA4D49F79E4BB8iEPBN" TargetMode="External"/><Relationship Id="rId35" Type="http://schemas.openxmlformats.org/officeDocument/2006/relationships/hyperlink" Target="consultantplus://offline/ref=D3D0909F5C7A69E230429FF05F91ADC4A5C65F1C12A27EF63AF0039B1B055538DFE653999AB922DE1F4BBD421F7135E74C56E99D55B8E80AiBP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3D29-67F1-401A-9327-A733F669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Сальникова</dc:creator>
  <cp:lastModifiedBy>kgs11</cp:lastModifiedBy>
  <cp:revision>17</cp:revision>
  <cp:lastPrinted>2025-12-17T13:22:00Z</cp:lastPrinted>
  <dcterms:created xsi:type="dcterms:W3CDTF">2025-12-16T12:30:00Z</dcterms:created>
  <dcterms:modified xsi:type="dcterms:W3CDTF">2025-12-17T13:23:00Z</dcterms:modified>
</cp:coreProperties>
</file>